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34A41D2" w14:textId="77777777" w:rsidR="00777395" w:rsidRDefault="00777395" w:rsidP="00777395">
      <w:pPr>
        <w:pStyle w:val="BodyText"/>
        <w:tabs>
          <w:tab w:val="left" w:pos="1701"/>
        </w:tabs>
      </w:pPr>
      <w:bookmarkStart w:id="0" w:name="_GoBack"/>
      <w:bookmarkEnd w:id="0"/>
      <w:proofErr w:type="gramStart"/>
      <w:r>
        <w:t>e</w:t>
      </w:r>
      <w:proofErr w:type="gramEnd"/>
      <w:r>
        <w:t>-NAV1</w:t>
      </w:r>
      <w:ins w:id="1" w:author="alang" w:date="2012-07-18T11:39:00Z">
        <w:r w:rsidR="00666AF0">
          <w:t>2</w:t>
        </w:r>
      </w:ins>
      <w:r>
        <w:tab/>
        <w:t xml:space="preserve">Input paper </w:t>
      </w:r>
    </w:p>
    <w:p w14:paraId="72CBD580" w14:textId="77777777" w:rsidR="00777395" w:rsidRDefault="00777395" w:rsidP="00777395">
      <w:pPr>
        <w:pStyle w:val="BodyText"/>
        <w:tabs>
          <w:tab w:val="left" w:pos="1701"/>
        </w:tabs>
      </w:pPr>
      <w:r>
        <w:t>Agenda item</w:t>
      </w:r>
      <w:r>
        <w:tab/>
        <w:t>8.1</w:t>
      </w:r>
    </w:p>
    <w:p w14:paraId="10CA82E5" w14:textId="77777777" w:rsidR="00777395" w:rsidRDefault="00777395" w:rsidP="00777395">
      <w:pPr>
        <w:pStyle w:val="BodyText"/>
        <w:tabs>
          <w:tab w:val="left" w:pos="1701"/>
        </w:tabs>
      </w:pPr>
      <w:r>
        <w:t>Task Number</w:t>
      </w:r>
      <w:r>
        <w:tab/>
        <w:t>5</w:t>
      </w:r>
    </w:p>
    <w:p w14:paraId="440C342D" w14:textId="77777777" w:rsidR="00B74A56" w:rsidRDefault="00777395" w:rsidP="00B74A56">
      <w:pPr>
        <w:pStyle w:val="BodyText"/>
        <w:tabs>
          <w:tab w:val="left" w:pos="1701"/>
        </w:tabs>
        <w:rPr>
          <w:ins w:id="2" w:author="alang" w:date="2012-07-18T12:17:00Z"/>
          <w:lang w:eastAsia="zh-CN"/>
        </w:rPr>
      </w:pPr>
      <w:r>
        <w:t>Author(s)</w:t>
      </w:r>
      <w:r>
        <w:tab/>
        <w:t>N. Ward</w:t>
      </w:r>
      <w:ins w:id="3" w:author="alang" w:date="2012-07-18T12:17:00Z">
        <w:r w:rsidR="00B74A56">
          <w:t xml:space="preserve">, </w:t>
        </w:r>
      </w:ins>
      <w:ins w:id="4" w:author="alang" w:date="2012-07-18T11:40:00Z">
        <w:r w:rsidR="00666AF0">
          <w:t>A. Grant</w:t>
        </w:r>
      </w:ins>
      <w:ins w:id="5" w:author="alang" w:date="2012-07-18T12:17:00Z">
        <w:r w:rsidR="00B74A56">
          <w:t xml:space="preserve"> &amp; </w:t>
        </w:r>
        <w:r w:rsidR="00B74A56" w:rsidRPr="00ED6F7D">
          <w:rPr>
            <w:lang w:eastAsia="zh-CN"/>
          </w:rPr>
          <w:t>Chinese delegation</w:t>
        </w:r>
      </w:ins>
    </w:p>
    <w:p w14:paraId="233A89E7" w14:textId="77777777" w:rsidR="00777395" w:rsidRDefault="00777395" w:rsidP="00777395">
      <w:pPr>
        <w:pStyle w:val="BodyText"/>
        <w:tabs>
          <w:tab w:val="left" w:pos="1701"/>
        </w:tabs>
      </w:pPr>
    </w:p>
    <w:p w14:paraId="17C91772" w14:textId="77777777" w:rsidR="00777395" w:rsidRDefault="00777395" w:rsidP="00777395">
      <w:pPr>
        <w:pStyle w:val="Title"/>
      </w:pPr>
    </w:p>
    <w:p w14:paraId="1895308E" w14:textId="77777777" w:rsidR="00777395" w:rsidRDefault="00777395" w:rsidP="00777395">
      <w:pPr>
        <w:pStyle w:val="Title"/>
      </w:pPr>
    </w:p>
    <w:p w14:paraId="2E747DA5" w14:textId="77777777" w:rsidR="00777395" w:rsidRDefault="00777395" w:rsidP="00777395">
      <w:pPr>
        <w:pStyle w:val="Title"/>
      </w:pPr>
      <w:r>
        <w:t>Revisions to the World Wide Radio Navigation Plan</w:t>
      </w:r>
    </w:p>
    <w:p w14:paraId="4604F669" w14:textId="77777777" w:rsidR="00777395" w:rsidRDefault="00777395" w:rsidP="00777395">
      <w:pPr>
        <w:pStyle w:val="Heading1"/>
      </w:pPr>
      <w:r>
        <w:t>Summary</w:t>
      </w:r>
    </w:p>
    <w:p w14:paraId="476E0152" w14:textId="77777777" w:rsidR="00777395" w:rsidRDefault="00777395" w:rsidP="00777395">
      <w:pPr>
        <w:pStyle w:val="BodyText"/>
        <w:rPr>
          <w:ins w:id="6" w:author="alang" w:date="2012-08-02T09:46:00Z"/>
        </w:rPr>
      </w:pPr>
      <w:r>
        <w:t>Revisions are provided to update the status of GNSS (GPS III &amp; Galileo) and to refer to the latest IMO Resolution on the World Wide Radio Navigation System.</w:t>
      </w:r>
      <w:ins w:id="7" w:author="Mike Hadley" w:date="2012-02-23T17:49:00Z">
        <w:r w:rsidR="00F527E5">
          <w:t xml:space="preserve"> </w:t>
        </w:r>
      </w:ins>
      <w:r>
        <w:t xml:space="preserve"> References to Inertial Navigation Systems are spelt out in full, as the abbreviation INS is used for Integrated Navigation Systems in IMO.</w:t>
      </w:r>
      <w:ins w:id="8" w:author="alang" w:date="2012-07-18T11:40:00Z">
        <w:r w:rsidR="00666AF0">
          <w:t xml:space="preserve"> </w:t>
        </w:r>
      </w:ins>
    </w:p>
    <w:p w14:paraId="62358532" w14:textId="77777777" w:rsidR="009F673F" w:rsidDel="00115C40" w:rsidRDefault="009F673F" w:rsidP="009F673F">
      <w:pPr>
        <w:pStyle w:val="BodyText"/>
        <w:rPr>
          <w:del w:id="9" w:author="alang" w:date="2012-08-02T09:48:00Z"/>
        </w:rPr>
      </w:pPr>
      <w:ins w:id="10" w:author="alang" w:date="2012-08-02T09:48:00Z">
        <w:r>
          <w:t>A section on</w:t>
        </w:r>
      </w:ins>
      <w:ins w:id="11" w:author="alang" w:date="2012-08-02T09:46:00Z">
        <w:r>
          <w:t xml:space="preserve"> </w:t>
        </w:r>
      </w:ins>
      <w:proofErr w:type="spellStart"/>
      <w:ins w:id="12" w:author="alang" w:date="2012-08-02T09:48:00Z">
        <w:r w:rsidRPr="009F673F">
          <w:t>BeiDou</w:t>
        </w:r>
        <w:proofErr w:type="spellEnd"/>
        <w:r w:rsidRPr="009F673F">
          <w:t xml:space="preserve"> (COMPASS)</w:t>
        </w:r>
        <w:r>
          <w:t xml:space="preserve"> has been added.</w:t>
        </w:r>
      </w:ins>
    </w:p>
    <w:p w14:paraId="3A43CA46" w14:textId="77777777" w:rsidR="00115C40" w:rsidRDefault="00115C40" w:rsidP="009F673F">
      <w:pPr>
        <w:pStyle w:val="BodyText"/>
        <w:rPr>
          <w:ins w:id="13" w:author="alang" w:date="2012-08-09T12:07:00Z"/>
        </w:rPr>
      </w:pPr>
    </w:p>
    <w:p w14:paraId="55B3A39D" w14:textId="77777777" w:rsidR="00115C40" w:rsidRDefault="00115C40" w:rsidP="009F673F">
      <w:pPr>
        <w:pStyle w:val="BodyText"/>
        <w:rPr>
          <w:ins w:id="14" w:author="alang" w:date="2012-08-09T12:07:00Z"/>
        </w:rPr>
      </w:pPr>
    </w:p>
    <w:p w14:paraId="6798A31D" w14:textId="77777777" w:rsidR="00115C40" w:rsidRDefault="00115C40">
      <w:pPr>
        <w:pStyle w:val="Heading2"/>
        <w:rPr>
          <w:ins w:id="15" w:author="alang" w:date="2012-08-09T12:07:00Z"/>
        </w:rPr>
        <w:pPrChange w:id="16" w:author="alang" w:date="2012-08-09T12:08:00Z">
          <w:pPr>
            <w:pStyle w:val="BodyText"/>
          </w:pPr>
        </w:pPrChange>
      </w:pPr>
      <w:ins w:id="17" w:author="alang" w:date="2012-08-09T12:07:00Z">
        <w:r>
          <w:t>Purpose of the document</w:t>
        </w:r>
      </w:ins>
    </w:p>
    <w:p w14:paraId="65B66AA5" w14:textId="77777777" w:rsidR="00115C40" w:rsidRDefault="00115C40" w:rsidP="009F673F">
      <w:pPr>
        <w:pStyle w:val="BodyText"/>
        <w:rPr>
          <w:ins w:id="18" w:author="alang" w:date="2012-08-09T12:07:00Z"/>
        </w:rPr>
      </w:pPr>
      <w:ins w:id="19" w:author="alang" w:date="2012-08-09T12:07:00Z">
        <w:r>
          <w:t>It is proposed that WG2 review this document and consider any amendments along with the need for any further changes, with a view of proposing an update for approval at the meeting.</w:t>
        </w:r>
      </w:ins>
    </w:p>
    <w:p w14:paraId="2226375A" w14:textId="77777777" w:rsidR="009F673F" w:rsidRDefault="009F673F" w:rsidP="009F673F">
      <w:pPr>
        <w:pStyle w:val="BodyText"/>
        <w:rPr>
          <w:ins w:id="20" w:author="alang" w:date="2012-08-02T09:48:00Z"/>
        </w:rPr>
      </w:pPr>
    </w:p>
    <w:p w14:paraId="2F263164" w14:textId="77777777" w:rsidR="00857962" w:rsidRPr="00371BEF" w:rsidRDefault="00777395" w:rsidP="009F673F">
      <w:pPr>
        <w:pStyle w:val="BodyText"/>
      </w:pPr>
      <w:ins w:id="21" w:author="Nick Ward" w:date="2012-01-11T12:00:00Z">
        <w:r>
          <w:br w:type="page"/>
        </w:r>
      </w:ins>
      <w:r w:rsidR="00040BAA">
        <w:rPr>
          <w:noProof/>
          <w:lang w:eastAsia="en-GB"/>
        </w:rPr>
        <w:lastRenderedPageBreak/>
        <w:pict w14:anchorId="55109622">
          <v:group id="_x0000_s1150" style="position:absolute;left:0;text-align:left;margin-left:0;margin-top:3.6pt;width:48pt;height:673.5pt;z-index:251660800" coordorigin="1418,1206" coordsize="960,13470">
            <v:shapetype id="_x0000_t202" coordsize="21600,21600" o:spt="202" path="m0,0l0,21600,21600,21600,21600,0xe">
              <v:stroke joinstyle="miter"/>
              <v:path gradientshapeok="t" o:connecttype="rect"/>
            </v:shapetype>
            <v:shape id="_x0000_s1138" type="#_x0000_t202" style="position:absolute;left:-2564;top:9885;width:8862;height:720;rotation:-90" filled="f" fillcolor="#0c9" stroked="f">
              <v:textbox style="layout-flow:vertical;mso-layout-flow-alt:bottom-to-top;mso-next-textbox:#_x0000_s1138">
                <w:txbxContent>
                  <w:p w14:paraId="08095F93" w14:textId="77777777" w:rsidR="00520A3F" w:rsidRDefault="00520A3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_x0000_s1139" type="#_x0000_t202" style="position:absolute;left:-635;top:3326;width:4982;height:742;rotation:-90" filled="f" fillcolor="#0c9" stroked="f">
              <v:textbox style="layout-flow:vertical;mso-layout-flow-alt:bottom-to-top;mso-next-textbox:#_x0000_s1139">
                <w:txbxContent>
                  <w:p w14:paraId="3BFA7A7C" w14:textId="77777777" w:rsidR="00520A3F" w:rsidRDefault="00520A3F" w:rsidP="001A74E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v:line id="_x0000_s1140" style="position:absolute;flip:y;v-text-anchor:middle" from="2378,1382" to="2378,14676"/>
            <v:line id="_x0000_s1141" style="position:absolute;v-text-anchor:middle" from="1418,1382" to="1418,14676"/>
          </v:group>
        </w:pict>
      </w:r>
      <w:r w:rsidR="00040BAA">
        <w:rPr>
          <w:noProof/>
          <w:lang w:eastAsia="en-GB"/>
        </w:rPr>
        <w:pict w14:anchorId="785C7AD4">
          <v:shape id="_x0000_s1142" type="#_x0000_t202" style="position:absolute;left:0;text-align:left;margin-left:67.35pt;margin-top:585.35pt;width:361.25pt;height:69.6pt;z-index:251659776" filled="f" fillcolor="#0c9" stroked="f">
            <v:textbox style="mso-next-textbox:#_x0000_s1142">
              <w:txbxContent>
                <w:p w14:paraId="2A532E82" w14:textId="77777777" w:rsidR="00520A3F" w:rsidRPr="00460028" w:rsidRDefault="00520A3F"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 xml:space="preserve">20ter, rue </w:t>
                  </w:r>
                  <w:proofErr w:type="spellStart"/>
                  <w:r w:rsidRPr="00460028">
                    <w:rPr>
                      <w:rFonts w:cs="Arial"/>
                      <w:color w:val="000000"/>
                      <w:sz w:val="20"/>
                      <w:szCs w:val="18"/>
                      <w:lang w:val="fr-FR"/>
                    </w:rPr>
                    <w:t>Schnapper</w:t>
                  </w:r>
                  <w:proofErr w:type="spellEnd"/>
                  <w:r w:rsidRPr="00460028">
                    <w:rPr>
                      <w:rFonts w:cs="Arial"/>
                      <w:color w:val="000000"/>
                      <w:sz w:val="20"/>
                      <w:szCs w:val="18"/>
                      <w:lang w:val="fr-FR"/>
                    </w:rPr>
                    <w:t>, 78100</w:t>
                  </w:r>
                </w:p>
                <w:p w14:paraId="542BFDA7" w14:textId="77777777" w:rsidR="00520A3F" w:rsidRDefault="00520A3F"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14:paraId="36AED3FF" w14:textId="77777777" w:rsidR="00520A3F" w:rsidRDefault="00520A3F"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6C07BFCA" w14:textId="77777777" w:rsidR="00520A3F" w:rsidRDefault="00520A3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8"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w:r>
      <w:r w:rsidR="000C4741">
        <w:rPr>
          <w:noProof/>
          <w:lang w:val="en-US"/>
        </w:rPr>
        <w:drawing>
          <wp:anchor distT="0" distB="0" distL="114300" distR="114300" simplePos="0" relativeHeight="251658752" behindDoc="0" locked="0" layoutInCell="1" allowOverlap="1" wp14:anchorId="0EE1071D" wp14:editId="69DA8CD2">
            <wp:simplePos x="0" y="0"/>
            <wp:positionH relativeFrom="column">
              <wp:posOffset>2514600</wp:posOffset>
            </wp:positionH>
            <wp:positionV relativeFrom="paragraph">
              <wp:posOffset>4611370</wp:posOffset>
            </wp:positionV>
            <wp:extent cx="898525" cy="1236980"/>
            <wp:effectExtent l="19050" t="0" r="0" b="0"/>
            <wp:wrapNone/>
            <wp:docPr id="112"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0" cstate="print"/>
                    <a:srcRect/>
                    <a:stretch>
                      <a:fillRect/>
                    </a:stretch>
                  </pic:blipFill>
                  <pic:spPr bwMode="auto">
                    <a:xfrm>
                      <a:off x="0" y="0"/>
                      <a:ext cx="898525" cy="1236980"/>
                    </a:xfrm>
                    <a:prstGeom prst="rect">
                      <a:avLst/>
                    </a:prstGeom>
                    <a:noFill/>
                  </pic:spPr>
                </pic:pic>
              </a:graphicData>
            </a:graphic>
          </wp:anchor>
        </w:drawing>
      </w:r>
      <w:r w:rsidR="00040BAA">
        <w:rPr>
          <w:noProof/>
          <w:lang w:eastAsia="en-GB"/>
        </w:rPr>
        <w:pict w14:anchorId="0059315B">
          <v:shape id="_x0000_s1135" type="#_x0000_t202" style="position:absolute;left:0;text-align:left;margin-left:84pt;margin-top:39.1pt;width:4in;height:258.85pt;z-index:251657728;mso-position-horizontal-relative:text;mso-position-vertical-relative:text" filled="f" fillcolor="#0c9" stroked="f">
            <v:textbox style="mso-next-textbox:#_x0000_s1135">
              <w:txbxContent>
                <w:p w14:paraId="70E69799" w14:textId="77777777" w:rsidR="00520A3F" w:rsidRPr="00380C7B" w:rsidRDefault="00520A3F" w:rsidP="00460028">
                  <w:pPr>
                    <w:autoSpaceDE w:val="0"/>
                    <w:autoSpaceDN w:val="0"/>
                    <w:adjustRightInd w:val="0"/>
                    <w:jc w:val="center"/>
                    <w:rPr>
                      <w:rFonts w:cs="Arial"/>
                      <w:b/>
                      <w:bCs/>
                      <w:color w:val="000000"/>
                      <w:sz w:val="36"/>
                      <w:szCs w:val="36"/>
                      <w:highlight w:val="yellow"/>
                    </w:rPr>
                  </w:pPr>
                </w:p>
                <w:p w14:paraId="5952C75C" w14:textId="77777777" w:rsidR="00520A3F" w:rsidRPr="00380C7B" w:rsidRDefault="00520A3F" w:rsidP="00460028">
                  <w:pPr>
                    <w:autoSpaceDE w:val="0"/>
                    <w:autoSpaceDN w:val="0"/>
                    <w:adjustRightInd w:val="0"/>
                    <w:jc w:val="center"/>
                    <w:rPr>
                      <w:rFonts w:cs="Arial"/>
                      <w:b/>
                      <w:bCs/>
                      <w:color w:val="000000"/>
                      <w:sz w:val="36"/>
                      <w:szCs w:val="36"/>
                      <w:highlight w:val="yellow"/>
                    </w:rPr>
                  </w:pPr>
                </w:p>
                <w:p w14:paraId="57B70989" w14:textId="77777777" w:rsidR="00520A3F" w:rsidRPr="00123EAA" w:rsidRDefault="00520A3F" w:rsidP="00123EAA">
                  <w:pPr>
                    <w:autoSpaceDE w:val="0"/>
                    <w:autoSpaceDN w:val="0"/>
                    <w:adjustRightInd w:val="0"/>
                    <w:rPr>
                      <w:rFonts w:cs="Arial"/>
                      <w:b/>
                      <w:bCs/>
                      <w:color w:val="000000"/>
                      <w:sz w:val="48"/>
                      <w:szCs w:val="48"/>
                      <w:highlight w:val="yellow"/>
                    </w:rPr>
                  </w:pPr>
                  <w:r w:rsidRPr="00123EAA">
                    <w:rPr>
                      <w:b/>
                      <w:sz w:val="48"/>
                      <w:szCs w:val="48"/>
                    </w:rPr>
                    <w:t>IALA World Wide Radio Navigation Plan</w:t>
                  </w:r>
                </w:p>
                <w:p w14:paraId="23F5A2F0" w14:textId="77777777" w:rsidR="00520A3F" w:rsidRPr="00380C7B" w:rsidRDefault="00520A3F" w:rsidP="00460028">
                  <w:pPr>
                    <w:autoSpaceDE w:val="0"/>
                    <w:autoSpaceDN w:val="0"/>
                    <w:adjustRightInd w:val="0"/>
                    <w:jc w:val="center"/>
                    <w:rPr>
                      <w:rFonts w:cs="Arial"/>
                      <w:b/>
                      <w:bCs/>
                      <w:color w:val="000000"/>
                      <w:sz w:val="36"/>
                      <w:szCs w:val="36"/>
                      <w:highlight w:val="yellow"/>
                    </w:rPr>
                  </w:pPr>
                </w:p>
                <w:p w14:paraId="2178A6AF" w14:textId="77777777" w:rsidR="00520A3F" w:rsidRPr="00380C7B" w:rsidRDefault="00520A3F" w:rsidP="00460028">
                  <w:pPr>
                    <w:autoSpaceDE w:val="0"/>
                    <w:autoSpaceDN w:val="0"/>
                    <w:adjustRightInd w:val="0"/>
                    <w:jc w:val="center"/>
                    <w:rPr>
                      <w:rFonts w:cs="Arial"/>
                      <w:b/>
                      <w:bCs/>
                      <w:color w:val="000000"/>
                      <w:sz w:val="36"/>
                      <w:szCs w:val="36"/>
                      <w:highlight w:val="yellow"/>
                    </w:rPr>
                  </w:pPr>
                  <w:r w:rsidRPr="00123EAA">
                    <w:rPr>
                      <w:rFonts w:cs="Arial"/>
                      <w:b/>
                      <w:bCs/>
                      <w:color w:val="000000"/>
                      <w:sz w:val="36"/>
                      <w:szCs w:val="36"/>
                    </w:rPr>
                    <w:t xml:space="preserve">Edition </w:t>
                  </w:r>
                  <w:ins w:id="22" w:author="Nick Ward" w:date="2011-10-03T18:08:00Z">
                    <w:r>
                      <w:rPr>
                        <w:rFonts w:cs="Arial"/>
                        <w:b/>
                        <w:bCs/>
                        <w:color w:val="000000"/>
                        <w:sz w:val="36"/>
                        <w:szCs w:val="36"/>
                      </w:rPr>
                      <w:t>2</w:t>
                    </w:r>
                  </w:ins>
                  <w:del w:id="23" w:author="Nick Ward" w:date="2011-10-03T18:08:00Z">
                    <w:r w:rsidRPr="00123EAA" w:rsidDel="00EB0098">
                      <w:rPr>
                        <w:rFonts w:cs="Arial"/>
                        <w:b/>
                        <w:bCs/>
                        <w:color w:val="000000"/>
                        <w:sz w:val="36"/>
                        <w:szCs w:val="36"/>
                      </w:rPr>
                      <w:delText>1</w:delText>
                    </w:r>
                  </w:del>
                </w:p>
                <w:p w14:paraId="2C9F44B8" w14:textId="77777777" w:rsidR="00520A3F" w:rsidRPr="00380C7B" w:rsidRDefault="00520A3F" w:rsidP="00460028">
                  <w:pPr>
                    <w:autoSpaceDE w:val="0"/>
                    <w:autoSpaceDN w:val="0"/>
                    <w:adjustRightInd w:val="0"/>
                    <w:jc w:val="center"/>
                    <w:rPr>
                      <w:rFonts w:cs="Arial"/>
                      <w:b/>
                      <w:bCs/>
                      <w:color w:val="000000"/>
                      <w:sz w:val="36"/>
                      <w:szCs w:val="36"/>
                      <w:highlight w:val="yellow"/>
                    </w:rPr>
                  </w:pPr>
                </w:p>
                <w:p w14:paraId="751C02B5" w14:textId="77777777" w:rsidR="00520A3F" w:rsidRPr="00397FA1" w:rsidRDefault="00520A3F" w:rsidP="00460028">
                  <w:pPr>
                    <w:autoSpaceDE w:val="0"/>
                    <w:autoSpaceDN w:val="0"/>
                    <w:adjustRightInd w:val="0"/>
                    <w:jc w:val="center"/>
                    <w:rPr>
                      <w:rFonts w:cs="Arial"/>
                      <w:b/>
                      <w:bCs/>
                      <w:color w:val="000000"/>
                      <w:sz w:val="36"/>
                      <w:szCs w:val="36"/>
                    </w:rPr>
                  </w:pPr>
                  <w:ins w:id="24" w:author="Nick Ward" w:date="2011-10-03T18:08:00Z">
                    <w:del w:id="25" w:author="alang" w:date="2012-07-18T11:40:00Z">
                      <w:r w:rsidDel="00666AF0">
                        <w:rPr>
                          <w:rFonts w:cs="Arial"/>
                          <w:b/>
                          <w:bCs/>
                          <w:color w:val="000000"/>
                          <w:sz w:val="36"/>
                          <w:szCs w:val="36"/>
                        </w:rPr>
                        <w:delText>June</w:delText>
                      </w:r>
                    </w:del>
                  </w:ins>
                  <w:del w:id="26" w:author="alang" w:date="2012-07-18T11:40:00Z">
                    <w:r w:rsidRPr="00397FA1" w:rsidDel="00666AF0">
                      <w:rPr>
                        <w:rFonts w:cs="Arial"/>
                        <w:b/>
                        <w:bCs/>
                        <w:color w:val="000000"/>
                        <w:sz w:val="36"/>
                        <w:szCs w:val="36"/>
                      </w:rPr>
                      <w:delText>December</w:delText>
                    </w:r>
                  </w:del>
                  <w:ins w:id="27" w:author="alang" w:date="2012-07-18T11:40:00Z">
                    <w:r>
                      <w:rPr>
                        <w:rFonts w:cs="Arial"/>
                        <w:b/>
                        <w:bCs/>
                        <w:color w:val="000000"/>
                        <w:sz w:val="36"/>
                        <w:szCs w:val="36"/>
                      </w:rPr>
                      <w:t>September</w:t>
                    </w:r>
                  </w:ins>
                  <w:r w:rsidRPr="00397FA1">
                    <w:rPr>
                      <w:rFonts w:cs="Arial"/>
                      <w:b/>
                      <w:bCs/>
                      <w:color w:val="000000"/>
                      <w:sz w:val="36"/>
                      <w:szCs w:val="36"/>
                    </w:rPr>
                    <w:t xml:space="preserve"> 20</w:t>
                  </w:r>
                  <w:ins w:id="28" w:author="Nick Ward" w:date="2011-10-03T18:08:00Z">
                    <w:r>
                      <w:rPr>
                        <w:rFonts w:cs="Arial"/>
                        <w:b/>
                        <w:bCs/>
                        <w:color w:val="000000"/>
                        <w:sz w:val="36"/>
                        <w:szCs w:val="36"/>
                      </w:rPr>
                      <w:t>12</w:t>
                    </w:r>
                  </w:ins>
                  <w:del w:id="29" w:author="Nick Ward" w:date="2011-10-03T18:08:00Z">
                    <w:r w:rsidRPr="00397FA1" w:rsidDel="00EB0098">
                      <w:rPr>
                        <w:rFonts w:cs="Arial"/>
                        <w:b/>
                        <w:bCs/>
                        <w:color w:val="000000"/>
                        <w:sz w:val="36"/>
                        <w:szCs w:val="36"/>
                      </w:rPr>
                      <w:delText>09</w:delText>
                    </w:r>
                  </w:del>
                </w:p>
                <w:p w14:paraId="4EA0DEFA" w14:textId="77777777" w:rsidR="00520A3F" w:rsidRDefault="00520A3F" w:rsidP="00460028">
                  <w:pPr>
                    <w:autoSpaceDE w:val="0"/>
                    <w:autoSpaceDN w:val="0"/>
                    <w:adjustRightInd w:val="0"/>
                    <w:jc w:val="center"/>
                    <w:rPr>
                      <w:rFonts w:cs="Arial"/>
                      <w:b/>
                      <w:bCs/>
                      <w:color w:val="000000"/>
                    </w:rPr>
                  </w:pPr>
                </w:p>
              </w:txbxContent>
            </v:textbox>
          </v:shape>
        </w:pict>
      </w:r>
      <w:r w:rsidR="00460028" w:rsidRPr="00371BEF">
        <w:br w:type="page"/>
      </w:r>
      <w:bookmarkStart w:id="30" w:name="_Toc244956670"/>
      <w:r w:rsidR="009A2C02" w:rsidRPr="00371BEF">
        <w:t>Document Revisions</w:t>
      </w:r>
      <w:bookmarkEnd w:id="30"/>
    </w:p>
    <w:p w14:paraId="67419DEC" w14:textId="77777777" w:rsidR="00857962" w:rsidRPr="00371BEF" w:rsidRDefault="00857962" w:rsidP="00A163D8">
      <w:pPr>
        <w:pStyle w:val="BodyText"/>
      </w:pPr>
      <w:r w:rsidRPr="00371BEF">
        <w:t>Revisions to the IALA Document are to be noted in the table prior to t</w:t>
      </w:r>
      <w:r w:rsidR="00123EAA">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0875EDFA" w14:textId="77777777">
        <w:tc>
          <w:tcPr>
            <w:tcW w:w="1908" w:type="dxa"/>
          </w:tcPr>
          <w:p w14:paraId="5B544358"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4AA8744A"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3B82153F"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3A115F23" w14:textId="77777777">
        <w:trPr>
          <w:trHeight w:val="851"/>
        </w:trPr>
        <w:tc>
          <w:tcPr>
            <w:tcW w:w="1908" w:type="dxa"/>
            <w:vAlign w:val="center"/>
          </w:tcPr>
          <w:p w14:paraId="2F374C5D" w14:textId="77777777" w:rsidR="00857962" w:rsidRPr="00371BEF" w:rsidRDefault="00EB0098" w:rsidP="00A163D8">
            <w:pPr>
              <w:spacing w:before="60" w:after="60"/>
              <w:rPr>
                <w:highlight w:val="yellow"/>
              </w:rPr>
            </w:pPr>
            <w:ins w:id="31" w:author="Nick Ward" w:date="2011-10-03T18:10:00Z">
              <w:r>
                <w:rPr>
                  <w:highlight w:val="yellow"/>
                </w:rPr>
                <w:t>03/10/11</w:t>
              </w:r>
            </w:ins>
          </w:p>
        </w:tc>
        <w:tc>
          <w:tcPr>
            <w:tcW w:w="3360" w:type="dxa"/>
            <w:vAlign w:val="center"/>
          </w:tcPr>
          <w:p w14:paraId="77795CA1" w14:textId="77777777" w:rsidR="00857962" w:rsidRDefault="00EB0098" w:rsidP="00A163D8">
            <w:pPr>
              <w:spacing w:before="60" w:after="60"/>
              <w:rPr>
                <w:ins w:id="32" w:author="Nick Ward" w:date="2011-10-03T18:09:00Z"/>
                <w:highlight w:val="yellow"/>
              </w:rPr>
            </w:pPr>
            <w:ins w:id="33" w:author="Nick Ward" w:date="2011-10-03T18:12:00Z">
              <w:r>
                <w:rPr>
                  <w:highlight w:val="yellow"/>
                </w:rPr>
                <w:t>4</w:t>
              </w:r>
            </w:ins>
            <w:ins w:id="34" w:author="Nick Ward" w:date="2011-10-03T18:09:00Z">
              <w:r>
                <w:rPr>
                  <w:highlight w:val="yellow"/>
                </w:rPr>
                <w:t xml:space="preserve"> Non-radio position</w:t>
              </w:r>
            </w:ins>
            <w:ins w:id="35" w:author="Nick Ward" w:date="2011-10-03T18:12:00Z">
              <w:r>
                <w:rPr>
                  <w:highlight w:val="yellow"/>
                </w:rPr>
                <w:t>-fixing</w:t>
              </w:r>
            </w:ins>
          </w:p>
          <w:p w14:paraId="05E38C52" w14:textId="77777777" w:rsidR="00EB0098" w:rsidRPr="00371BEF" w:rsidRDefault="00EB0098" w:rsidP="00A163D8">
            <w:pPr>
              <w:spacing w:before="60" w:after="60"/>
              <w:rPr>
                <w:highlight w:val="yellow"/>
              </w:rPr>
            </w:pPr>
          </w:p>
        </w:tc>
        <w:tc>
          <w:tcPr>
            <w:tcW w:w="4161" w:type="dxa"/>
            <w:vAlign w:val="center"/>
          </w:tcPr>
          <w:p w14:paraId="058AD4C6" w14:textId="77777777" w:rsidR="00857962" w:rsidRPr="00371BEF" w:rsidRDefault="00EB0098" w:rsidP="00EB0098">
            <w:pPr>
              <w:spacing w:before="60" w:after="60"/>
            </w:pPr>
            <w:ins w:id="36" w:author="Nick Ward" w:date="2011-10-03T18:13:00Z">
              <w:r>
                <w:rPr>
                  <w:highlight w:val="yellow"/>
                </w:rPr>
                <w:t>INS replaced by inertial systems</w:t>
              </w:r>
              <w:r>
                <w:t xml:space="preserve"> (</w:t>
              </w:r>
            </w:ins>
            <w:ins w:id="37" w:author="Nick Ward" w:date="2011-10-03T18:10:00Z">
              <w:r>
                <w:t xml:space="preserve">INS is </w:t>
              </w:r>
            </w:ins>
            <w:ins w:id="38" w:author="Nick Ward" w:date="2011-10-03T18:11:00Z">
              <w:r>
                <w:t>the IMO</w:t>
              </w:r>
            </w:ins>
            <w:ins w:id="39" w:author="Nick Ward" w:date="2011-10-03T18:10:00Z">
              <w:r>
                <w:t xml:space="preserve"> abbreviation</w:t>
              </w:r>
            </w:ins>
            <w:ins w:id="40" w:author="Nick Ward" w:date="2011-10-03T18:11:00Z">
              <w:r>
                <w:t xml:space="preserve"> for Integrated Navigation System</w:t>
              </w:r>
            </w:ins>
            <w:ins w:id="41" w:author="Nick Ward" w:date="2011-10-03T18:13:00Z">
              <w:r>
                <w:t>)</w:t>
              </w:r>
            </w:ins>
          </w:p>
        </w:tc>
      </w:tr>
      <w:tr w:rsidR="00315286" w:rsidRPr="00371BEF" w14:paraId="6EB55A92" w14:textId="77777777">
        <w:trPr>
          <w:trHeight w:val="851"/>
          <w:ins w:id="42" w:author="Nick Ward" w:date="2012-01-11T10:45:00Z"/>
        </w:trPr>
        <w:tc>
          <w:tcPr>
            <w:tcW w:w="1908" w:type="dxa"/>
            <w:vAlign w:val="center"/>
          </w:tcPr>
          <w:p w14:paraId="477B85D3" w14:textId="77777777" w:rsidR="00315286" w:rsidRDefault="00B774EF" w:rsidP="00A163D8">
            <w:pPr>
              <w:spacing w:before="60" w:after="60"/>
              <w:rPr>
                <w:ins w:id="43" w:author="Nick Ward" w:date="2012-01-11T10:45:00Z"/>
                <w:highlight w:val="yellow"/>
              </w:rPr>
            </w:pPr>
            <w:ins w:id="44" w:author="Nick Ward" w:date="2012-01-11T10:48:00Z">
              <w:r>
                <w:rPr>
                  <w:highlight w:val="yellow"/>
                </w:rPr>
                <w:t>03/10/11</w:t>
              </w:r>
            </w:ins>
          </w:p>
        </w:tc>
        <w:tc>
          <w:tcPr>
            <w:tcW w:w="3360" w:type="dxa"/>
            <w:vAlign w:val="center"/>
          </w:tcPr>
          <w:p w14:paraId="68C9CDC3" w14:textId="77777777" w:rsidR="00315286" w:rsidRDefault="00315286" w:rsidP="00A163D8">
            <w:pPr>
              <w:spacing w:before="60" w:after="60"/>
              <w:rPr>
                <w:ins w:id="45" w:author="Nick Ward" w:date="2012-01-11T10:45:00Z"/>
                <w:highlight w:val="yellow"/>
              </w:rPr>
            </w:pPr>
            <w:ins w:id="46" w:author="Nick Ward" w:date="2012-01-11T10:46:00Z">
              <w:r>
                <w:rPr>
                  <w:highlight w:val="yellow"/>
                </w:rPr>
                <w:t>13 &amp; 14 GNSS status</w:t>
              </w:r>
            </w:ins>
          </w:p>
        </w:tc>
        <w:tc>
          <w:tcPr>
            <w:tcW w:w="4161" w:type="dxa"/>
            <w:vAlign w:val="center"/>
          </w:tcPr>
          <w:p w14:paraId="20E79113" w14:textId="77777777" w:rsidR="00315286" w:rsidRDefault="00B774EF" w:rsidP="00EB0098">
            <w:pPr>
              <w:spacing w:before="60" w:after="60"/>
              <w:rPr>
                <w:ins w:id="47" w:author="Nick Ward" w:date="2012-01-11T10:45:00Z"/>
                <w:highlight w:val="yellow"/>
              </w:rPr>
            </w:pPr>
            <w:ins w:id="48" w:author="Nick Ward" w:date="2012-01-11T10:46:00Z">
              <w:r>
                <w:rPr>
                  <w:highlight w:val="yellow"/>
                </w:rPr>
                <w:t>Revised dates for GPS III &amp; Galileo</w:t>
              </w:r>
            </w:ins>
          </w:p>
        </w:tc>
      </w:tr>
      <w:tr w:rsidR="00857962" w:rsidRPr="00371BEF" w14:paraId="4799483F" w14:textId="77777777">
        <w:trPr>
          <w:trHeight w:val="851"/>
        </w:trPr>
        <w:tc>
          <w:tcPr>
            <w:tcW w:w="1908" w:type="dxa"/>
            <w:vAlign w:val="center"/>
          </w:tcPr>
          <w:p w14:paraId="3E60769F" w14:textId="77777777" w:rsidR="00857962" w:rsidRPr="00371BEF" w:rsidRDefault="00315286" w:rsidP="00A163D8">
            <w:pPr>
              <w:spacing w:before="60" w:after="60"/>
            </w:pPr>
            <w:ins w:id="49" w:author="Nick Ward" w:date="2012-01-11T10:44:00Z">
              <w:r>
                <w:t>11/01/12</w:t>
              </w:r>
            </w:ins>
          </w:p>
        </w:tc>
        <w:tc>
          <w:tcPr>
            <w:tcW w:w="3360" w:type="dxa"/>
            <w:vAlign w:val="center"/>
          </w:tcPr>
          <w:p w14:paraId="15B374AD" w14:textId="77777777" w:rsidR="00857962" w:rsidRPr="00371BEF" w:rsidRDefault="00315286" w:rsidP="00A163D8">
            <w:pPr>
              <w:spacing w:before="60" w:after="60"/>
            </w:pPr>
            <w:ins w:id="50" w:author="Nick Ward" w:date="2012-01-11T10:44:00Z">
              <w:r>
                <w:t>12 WWRNS</w:t>
              </w:r>
            </w:ins>
            <w:ins w:id="51" w:author="Nick Ward" w:date="2012-01-11T10:51:00Z">
              <w:r w:rsidR="00B774EF">
                <w:t xml:space="preserve"> &amp; Annex 1</w:t>
              </w:r>
            </w:ins>
          </w:p>
        </w:tc>
        <w:tc>
          <w:tcPr>
            <w:tcW w:w="4161" w:type="dxa"/>
            <w:vAlign w:val="center"/>
          </w:tcPr>
          <w:p w14:paraId="208FCC31" w14:textId="77777777" w:rsidR="00857962" w:rsidRPr="00371BEF" w:rsidRDefault="00315286" w:rsidP="00A163D8">
            <w:pPr>
              <w:spacing w:before="60" w:after="60"/>
            </w:pPr>
            <w:ins w:id="52" w:author="Nick Ward" w:date="2012-01-11T10:44:00Z">
              <w:r>
                <w:t>A.953(23) replaced by A.1046(27)</w:t>
              </w:r>
            </w:ins>
          </w:p>
        </w:tc>
      </w:tr>
      <w:tr w:rsidR="00857962" w:rsidRPr="00371BEF" w14:paraId="4BFD1B05" w14:textId="77777777">
        <w:trPr>
          <w:trHeight w:val="851"/>
        </w:trPr>
        <w:tc>
          <w:tcPr>
            <w:tcW w:w="1908" w:type="dxa"/>
            <w:vAlign w:val="center"/>
          </w:tcPr>
          <w:p w14:paraId="5E75678F" w14:textId="77777777" w:rsidR="00857962" w:rsidRPr="00371BEF" w:rsidRDefault="00666AF0" w:rsidP="00A163D8">
            <w:pPr>
              <w:spacing w:before="60" w:after="60"/>
            </w:pPr>
            <w:ins w:id="53" w:author="alang" w:date="2012-07-18T11:41:00Z">
              <w:r>
                <w:t>18/07/12</w:t>
              </w:r>
            </w:ins>
          </w:p>
        </w:tc>
        <w:tc>
          <w:tcPr>
            <w:tcW w:w="3360" w:type="dxa"/>
            <w:vAlign w:val="center"/>
          </w:tcPr>
          <w:p w14:paraId="5912CE83" w14:textId="77777777" w:rsidR="00857962" w:rsidRPr="00371BEF" w:rsidRDefault="00666AF0" w:rsidP="00A163D8">
            <w:pPr>
              <w:spacing w:before="60" w:after="60"/>
            </w:pPr>
            <w:ins w:id="54" w:author="alang" w:date="2012-07-18T11:41:00Z">
              <w:r>
                <w:t>12 &amp; 14 GNSS status</w:t>
              </w:r>
            </w:ins>
          </w:p>
        </w:tc>
        <w:tc>
          <w:tcPr>
            <w:tcW w:w="4161" w:type="dxa"/>
            <w:vAlign w:val="center"/>
          </w:tcPr>
          <w:p w14:paraId="41895134" w14:textId="77777777" w:rsidR="00857962" w:rsidRPr="00371BEF" w:rsidRDefault="00666AF0" w:rsidP="009F673F">
            <w:pPr>
              <w:spacing w:before="60" w:after="60"/>
            </w:pPr>
            <w:ins w:id="55" w:author="alang" w:date="2012-07-18T11:41:00Z">
              <w:r>
                <w:t>Updates to GPS, Galileo and</w:t>
              </w:r>
            </w:ins>
            <w:ins w:id="56" w:author="alang" w:date="2012-08-02T09:47:00Z">
              <w:r w:rsidR="009F673F" w:rsidRPr="009F673F">
                <w:tab/>
              </w:r>
              <w:proofErr w:type="spellStart"/>
              <w:r w:rsidR="009F673F" w:rsidRPr="009F673F">
                <w:t>BeiDou</w:t>
              </w:r>
              <w:proofErr w:type="spellEnd"/>
              <w:r w:rsidR="009F673F" w:rsidRPr="009F673F">
                <w:t xml:space="preserve"> (COMPASS)</w:t>
              </w:r>
            </w:ins>
          </w:p>
        </w:tc>
      </w:tr>
      <w:tr w:rsidR="00857962" w:rsidRPr="00371BEF" w14:paraId="4EDA571F" w14:textId="77777777">
        <w:trPr>
          <w:trHeight w:val="851"/>
        </w:trPr>
        <w:tc>
          <w:tcPr>
            <w:tcW w:w="1908" w:type="dxa"/>
            <w:vAlign w:val="center"/>
          </w:tcPr>
          <w:p w14:paraId="48027492" w14:textId="77777777" w:rsidR="00857962" w:rsidRPr="00371BEF" w:rsidRDefault="00857962" w:rsidP="00A163D8">
            <w:pPr>
              <w:spacing w:before="60" w:after="60"/>
            </w:pPr>
          </w:p>
        </w:tc>
        <w:tc>
          <w:tcPr>
            <w:tcW w:w="3360" w:type="dxa"/>
            <w:vAlign w:val="center"/>
          </w:tcPr>
          <w:p w14:paraId="213ED224" w14:textId="77777777" w:rsidR="00857962" w:rsidRPr="00371BEF" w:rsidRDefault="00857962" w:rsidP="00A163D8">
            <w:pPr>
              <w:spacing w:before="60" w:after="60"/>
            </w:pPr>
          </w:p>
        </w:tc>
        <w:tc>
          <w:tcPr>
            <w:tcW w:w="4161" w:type="dxa"/>
            <w:vAlign w:val="center"/>
          </w:tcPr>
          <w:p w14:paraId="02108566" w14:textId="77777777" w:rsidR="00857962" w:rsidRPr="00371BEF" w:rsidRDefault="00857962" w:rsidP="00A163D8">
            <w:pPr>
              <w:spacing w:before="60" w:after="60"/>
            </w:pPr>
          </w:p>
        </w:tc>
      </w:tr>
      <w:tr w:rsidR="00857962" w:rsidRPr="00371BEF" w14:paraId="199BFE66" w14:textId="77777777">
        <w:trPr>
          <w:trHeight w:val="851"/>
        </w:trPr>
        <w:tc>
          <w:tcPr>
            <w:tcW w:w="1908" w:type="dxa"/>
            <w:vAlign w:val="center"/>
          </w:tcPr>
          <w:p w14:paraId="294D1B87" w14:textId="77777777" w:rsidR="00857962" w:rsidRPr="00371BEF" w:rsidRDefault="00857962" w:rsidP="00A163D8">
            <w:pPr>
              <w:spacing w:before="60" w:after="60"/>
            </w:pPr>
          </w:p>
        </w:tc>
        <w:tc>
          <w:tcPr>
            <w:tcW w:w="3360" w:type="dxa"/>
            <w:vAlign w:val="center"/>
          </w:tcPr>
          <w:p w14:paraId="0E25DDAB" w14:textId="77777777" w:rsidR="00857962" w:rsidRPr="00371BEF" w:rsidRDefault="00857962" w:rsidP="00A163D8">
            <w:pPr>
              <w:spacing w:before="60" w:after="60"/>
            </w:pPr>
          </w:p>
        </w:tc>
        <w:tc>
          <w:tcPr>
            <w:tcW w:w="4161" w:type="dxa"/>
            <w:vAlign w:val="center"/>
          </w:tcPr>
          <w:p w14:paraId="5DB59182" w14:textId="77777777" w:rsidR="00857962" w:rsidRPr="00371BEF" w:rsidRDefault="00857962" w:rsidP="00A163D8">
            <w:pPr>
              <w:spacing w:before="60" w:after="60"/>
            </w:pPr>
          </w:p>
        </w:tc>
      </w:tr>
      <w:tr w:rsidR="00857962" w:rsidRPr="00371BEF" w14:paraId="6B5D9C7E" w14:textId="77777777">
        <w:trPr>
          <w:trHeight w:val="851"/>
        </w:trPr>
        <w:tc>
          <w:tcPr>
            <w:tcW w:w="1908" w:type="dxa"/>
            <w:vAlign w:val="center"/>
          </w:tcPr>
          <w:p w14:paraId="107B3E30" w14:textId="77777777" w:rsidR="00857962" w:rsidRPr="00371BEF" w:rsidRDefault="00857962" w:rsidP="00A163D8">
            <w:pPr>
              <w:spacing w:before="60" w:after="60"/>
            </w:pPr>
          </w:p>
        </w:tc>
        <w:tc>
          <w:tcPr>
            <w:tcW w:w="3360" w:type="dxa"/>
            <w:vAlign w:val="center"/>
          </w:tcPr>
          <w:p w14:paraId="630D7494" w14:textId="77777777" w:rsidR="00857962" w:rsidRPr="00371BEF" w:rsidRDefault="00857962" w:rsidP="00A163D8">
            <w:pPr>
              <w:spacing w:before="60" w:after="60"/>
            </w:pPr>
          </w:p>
        </w:tc>
        <w:tc>
          <w:tcPr>
            <w:tcW w:w="4161" w:type="dxa"/>
            <w:vAlign w:val="center"/>
          </w:tcPr>
          <w:p w14:paraId="163E3400" w14:textId="77777777" w:rsidR="00857962" w:rsidRPr="00371BEF" w:rsidRDefault="00857962" w:rsidP="00A163D8">
            <w:pPr>
              <w:spacing w:before="60" w:after="60"/>
            </w:pPr>
          </w:p>
        </w:tc>
      </w:tr>
    </w:tbl>
    <w:p w14:paraId="01498C55" w14:textId="77777777" w:rsidR="00460028" w:rsidRPr="00371BEF" w:rsidRDefault="00857962" w:rsidP="00371BEF">
      <w:pPr>
        <w:pStyle w:val="Title"/>
      </w:pPr>
      <w:r w:rsidRPr="00371BEF">
        <w:br w:type="page"/>
      </w:r>
      <w:bookmarkStart w:id="57" w:name="_Toc244956671"/>
      <w:r w:rsidR="00371BEF" w:rsidRPr="00371BEF">
        <w:t>Table of Contents</w:t>
      </w:r>
      <w:bookmarkEnd w:id="57"/>
    </w:p>
    <w:p w14:paraId="7D994469" w14:textId="77777777" w:rsidR="00655287" w:rsidRPr="00371BEF" w:rsidRDefault="00655287" w:rsidP="00380C7B"/>
    <w:p w14:paraId="7BE25E70" w14:textId="77777777" w:rsidR="003657D5" w:rsidRDefault="00317801">
      <w:pPr>
        <w:pStyle w:val="TOC1"/>
        <w:rPr>
          <w:rFonts w:ascii="Calibri" w:hAnsi="Calibri" w:cs="Times New Roman"/>
          <w:b w:val="0"/>
          <w:bCs w:val="0"/>
          <w:caps w:val="0"/>
          <w:noProof/>
          <w:szCs w:val="22"/>
          <w:lang w:eastAsia="en-GB"/>
        </w:rPr>
      </w:pPr>
      <w:r>
        <w:rPr>
          <w:b w:val="0"/>
          <w:bCs w:val="0"/>
          <w:caps w:val="0"/>
        </w:rPr>
        <w:fldChar w:fldCharType="begin"/>
      </w:r>
      <w:r w:rsidR="00F155DC">
        <w:rPr>
          <w:b w:val="0"/>
          <w:bCs w:val="0"/>
          <w:caps w:val="0"/>
        </w:rPr>
        <w:instrText xml:space="preserve"> TOC \o "3-3" \h \z \t "Heading 1,1,Heading 2,2,Annex,5,Appendix,5,Title,1" </w:instrText>
      </w:r>
      <w:r>
        <w:rPr>
          <w:b w:val="0"/>
          <w:bCs w:val="0"/>
          <w:caps w:val="0"/>
        </w:rPr>
        <w:fldChar w:fldCharType="separate"/>
      </w:r>
      <w:hyperlink w:anchor="_Toc244956670" w:history="1">
        <w:r w:rsidR="003657D5" w:rsidRPr="00ED1A42">
          <w:rPr>
            <w:rStyle w:val="Hyperlink"/>
            <w:noProof/>
          </w:rPr>
          <w:t>Document Revisions</w:t>
        </w:r>
        <w:r w:rsidR="003657D5">
          <w:rPr>
            <w:noProof/>
            <w:webHidden/>
          </w:rPr>
          <w:tab/>
        </w:r>
        <w:r>
          <w:rPr>
            <w:noProof/>
            <w:webHidden/>
          </w:rPr>
          <w:fldChar w:fldCharType="begin"/>
        </w:r>
        <w:r w:rsidR="003657D5">
          <w:rPr>
            <w:noProof/>
            <w:webHidden/>
          </w:rPr>
          <w:instrText xml:space="preserve"> PAGEREF _Toc244956670 \h </w:instrText>
        </w:r>
        <w:r>
          <w:rPr>
            <w:noProof/>
            <w:webHidden/>
          </w:rPr>
        </w:r>
        <w:r>
          <w:rPr>
            <w:noProof/>
            <w:webHidden/>
          </w:rPr>
          <w:fldChar w:fldCharType="separate"/>
        </w:r>
        <w:r w:rsidR="003657D5">
          <w:rPr>
            <w:noProof/>
            <w:webHidden/>
          </w:rPr>
          <w:t>2</w:t>
        </w:r>
        <w:r>
          <w:rPr>
            <w:noProof/>
            <w:webHidden/>
          </w:rPr>
          <w:fldChar w:fldCharType="end"/>
        </w:r>
      </w:hyperlink>
    </w:p>
    <w:p w14:paraId="364DE274" w14:textId="77777777" w:rsidR="003657D5" w:rsidRDefault="00040BAA">
      <w:pPr>
        <w:pStyle w:val="TOC1"/>
        <w:rPr>
          <w:rFonts w:ascii="Calibri" w:hAnsi="Calibri" w:cs="Times New Roman"/>
          <w:b w:val="0"/>
          <w:bCs w:val="0"/>
          <w:caps w:val="0"/>
          <w:noProof/>
          <w:szCs w:val="22"/>
          <w:lang w:eastAsia="en-GB"/>
        </w:rPr>
      </w:pPr>
      <w:hyperlink w:anchor="_Toc244956671" w:history="1">
        <w:r w:rsidR="003657D5" w:rsidRPr="00ED1A42">
          <w:rPr>
            <w:rStyle w:val="Hyperlink"/>
            <w:noProof/>
          </w:rPr>
          <w:t>Table of Contents</w:t>
        </w:r>
        <w:r w:rsidR="003657D5">
          <w:rPr>
            <w:noProof/>
            <w:webHidden/>
          </w:rPr>
          <w:tab/>
        </w:r>
        <w:r w:rsidR="00317801">
          <w:rPr>
            <w:noProof/>
            <w:webHidden/>
          </w:rPr>
          <w:fldChar w:fldCharType="begin"/>
        </w:r>
        <w:r w:rsidR="003657D5">
          <w:rPr>
            <w:noProof/>
            <w:webHidden/>
          </w:rPr>
          <w:instrText xml:space="preserve"> PAGEREF _Toc244956671 \h </w:instrText>
        </w:r>
        <w:r w:rsidR="00317801">
          <w:rPr>
            <w:noProof/>
            <w:webHidden/>
          </w:rPr>
        </w:r>
        <w:r w:rsidR="00317801">
          <w:rPr>
            <w:noProof/>
            <w:webHidden/>
          </w:rPr>
          <w:fldChar w:fldCharType="separate"/>
        </w:r>
        <w:r w:rsidR="003657D5">
          <w:rPr>
            <w:noProof/>
            <w:webHidden/>
          </w:rPr>
          <w:t>3</w:t>
        </w:r>
        <w:r w:rsidR="00317801">
          <w:rPr>
            <w:noProof/>
            <w:webHidden/>
          </w:rPr>
          <w:fldChar w:fldCharType="end"/>
        </w:r>
      </w:hyperlink>
    </w:p>
    <w:p w14:paraId="64F5480B" w14:textId="77777777" w:rsidR="003657D5" w:rsidRDefault="00040BAA">
      <w:pPr>
        <w:pStyle w:val="TOC1"/>
        <w:rPr>
          <w:rFonts w:ascii="Calibri" w:hAnsi="Calibri" w:cs="Times New Roman"/>
          <w:b w:val="0"/>
          <w:bCs w:val="0"/>
          <w:caps w:val="0"/>
          <w:noProof/>
          <w:szCs w:val="22"/>
          <w:lang w:eastAsia="en-GB"/>
        </w:rPr>
      </w:pPr>
      <w:hyperlink w:anchor="_Toc244956672" w:history="1">
        <w:r w:rsidR="003657D5" w:rsidRPr="00ED1A42">
          <w:rPr>
            <w:rStyle w:val="Hyperlink"/>
            <w:noProof/>
          </w:rPr>
          <w:t>Index of Tables</w:t>
        </w:r>
        <w:r w:rsidR="003657D5">
          <w:rPr>
            <w:noProof/>
            <w:webHidden/>
          </w:rPr>
          <w:tab/>
        </w:r>
        <w:r w:rsidR="00317801">
          <w:rPr>
            <w:noProof/>
            <w:webHidden/>
          </w:rPr>
          <w:fldChar w:fldCharType="begin"/>
        </w:r>
        <w:r w:rsidR="003657D5">
          <w:rPr>
            <w:noProof/>
            <w:webHidden/>
          </w:rPr>
          <w:instrText xml:space="preserve"> PAGEREF _Toc244956672 \h </w:instrText>
        </w:r>
        <w:r w:rsidR="00317801">
          <w:rPr>
            <w:noProof/>
            <w:webHidden/>
          </w:rPr>
        </w:r>
        <w:r w:rsidR="00317801">
          <w:rPr>
            <w:noProof/>
            <w:webHidden/>
          </w:rPr>
          <w:fldChar w:fldCharType="separate"/>
        </w:r>
        <w:r w:rsidR="003657D5">
          <w:rPr>
            <w:noProof/>
            <w:webHidden/>
          </w:rPr>
          <w:t>4</w:t>
        </w:r>
        <w:r w:rsidR="00317801">
          <w:rPr>
            <w:noProof/>
            <w:webHidden/>
          </w:rPr>
          <w:fldChar w:fldCharType="end"/>
        </w:r>
      </w:hyperlink>
    </w:p>
    <w:p w14:paraId="30D9A7E9" w14:textId="77777777" w:rsidR="003657D5" w:rsidRDefault="00040BAA">
      <w:pPr>
        <w:pStyle w:val="TOC1"/>
        <w:rPr>
          <w:rFonts w:ascii="Calibri" w:hAnsi="Calibri" w:cs="Times New Roman"/>
          <w:b w:val="0"/>
          <w:bCs w:val="0"/>
          <w:caps w:val="0"/>
          <w:noProof/>
          <w:szCs w:val="22"/>
          <w:lang w:eastAsia="en-GB"/>
        </w:rPr>
      </w:pPr>
      <w:hyperlink w:anchor="_Toc244956673" w:history="1">
        <w:r w:rsidR="003657D5" w:rsidRPr="00ED1A42">
          <w:rPr>
            <w:rStyle w:val="Hyperlink"/>
            <w:noProof/>
          </w:rPr>
          <w:t>Index of Figures</w:t>
        </w:r>
        <w:r w:rsidR="003657D5">
          <w:rPr>
            <w:noProof/>
            <w:webHidden/>
          </w:rPr>
          <w:tab/>
        </w:r>
        <w:r w:rsidR="00317801">
          <w:rPr>
            <w:noProof/>
            <w:webHidden/>
          </w:rPr>
          <w:fldChar w:fldCharType="begin"/>
        </w:r>
        <w:r w:rsidR="003657D5">
          <w:rPr>
            <w:noProof/>
            <w:webHidden/>
          </w:rPr>
          <w:instrText xml:space="preserve"> PAGEREF _Toc244956673 \h </w:instrText>
        </w:r>
        <w:r w:rsidR="00317801">
          <w:rPr>
            <w:noProof/>
            <w:webHidden/>
          </w:rPr>
        </w:r>
        <w:r w:rsidR="00317801">
          <w:rPr>
            <w:noProof/>
            <w:webHidden/>
          </w:rPr>
          <w:fldChar w:fldCharType="separate"/>
        </w:r>
        <w:r w:rsidR="003657D5">
          <w:rPr>
            <w:noProof/>
            <w:webHidden/>
          </w:rPr>
          <w:t>4</w:t>
        </w:r>
        <w:r w:rsidR="00317801">
          <w:rPr>
            <w:noProof/>
            <w:webHidden/>
          </w:rPr>
          <w:fldChar w:fldCharType="end"/>
        </w:r>
      </w:hyperlink>
    </w:p>
    <w:p w14:paraId="290B6E49" w14:textId="77777777" w:rsidR="003657D5" w:rsidRDefault="00040BAA">
      <w:pPr>
        <w:pStyle w:val="TOC1"/>
        <w:rPr>
          <w:rFonts w:ascii="Calibri" w:hAnsi="Calibri" w:cs="Times New Roman"/>
          <w:b w:val="0"/>
          <w:bCs w:val="0"/>
          <w:caps w:val="0"/>
          <w:noProof/>
          <w:szCs w:val="22"/>
          <w:lang w:eastAsia="en-GB"/>
        </w:rPr>
      </w:pPr>
      <w:hyperlink w:anchor="_Toc244956674" w:history="1">
        <w:r w:rsidR="003657D5" w:rsidRPr="00ED1A42">
          <w:rPr>
            <w:rStyle w:val="Hyperlink"/>
            <w:noProof/>
          </w:rPr>
          <w:t>Executive summary</w:t>
        </w:r>
        <w:r w:rsidR="003657D5">
          <w:rPr>
            <w:noProof/>
            <w:webHidden/>
          </w:rPr>
          <w:tab/>
        </w:r>
        <w:r w:rsidR="00317801">
          <w:rPr>
            <w:noProof/>
            <w:webHidden/>
          </w:rPr>
          <w:fldChar w:fldCharType="begin"/>
        </w:r>
        <w:r w:rsidR="003657D5">
          <w:rPr>
            <w:noProof/>
            <w:webHidden/>
          </w:rPr>
          <w:instrText xml:space="preserve"> PAGEREF _Toc244956674 \h </w:instrText>
        </w:r>
        <w:r w:rsidR="00317801">
          <w:rPr>
            <w:noProof/>
            <w:webHidden/>
          </w:rPr>
        </w:r>
        <w:r w:rsidR="00317801">
          <w:rPr>
            <w:noProof/>
            <w:webHidden/>
          </w:rPr>
          <w:fldChar w:fldCharType="separate"/>
        </w:r>
        <w:r w:rsidR="003657D5">
          <w:rPr>
            <w:noProof/>
            <w:webHidden/>
          </w:rPr>
          <w:t>5</w:t>
        </w:r>
        <w:r w:rsidR="00317801">
          <w:rPr>
            <w:noProof/>
            <w:webHidden/>
          </w:rPr>
          <w:fldChar w:fldCharType="end"/>
        </w:r>
      </w:hyperlink>
    </w:p>
    <w:p w14:paraId="3692BBCA" w14:textId="77777777" w:rsidR="003657D5" w:rsidRDefault="00040BAA">
      <w:pPr>
        <w:pStyle w:val="TOC1"/>
        <w:rPr>
          <w:rFonts w:ascii="Calibri" w:hAnsi="Calibri" w:cs="Times New Roman"/>
          <w:b w:val="0"/>
          <w:bCs w:val="0"/>
          <w:caps w:val="0"/>
          <w:noProof/>
          <w:szCs w:val="22"/>
          <w:lang w:eastAsia="en-GB"/>
        </w:rPr>
      </w:pPr>
      <w:hyperlink w:anchor="_Toc244956675" w:history="1">
        <w:r w:rsidR="003657D5" w:rsidRPr="00ED1A42">
          <w:rPr>
            <w:rStyle w:val="Hyperlink"/>
            <w:noProof/>
          </w:rPr>
          <w:t>IALA World Wide Radio Navigation Plan</w:t>
        </w:r>
        <w:r w:rsidR="003657D5">
          <w:rPr>
            <w:noProof/>
            <w:webHidden/>
          </w:rPr>
          <w:tab/>
        </w:r>
        <w:r w:rsidR="00317801">
          <w:rPr>
            <w:noProof/>
            <w:webHidden/>
          </w:rPr>
          <w:fldChar w:fldCharType="begin"/>
        </w:r>
        <w:r w:rsidR="003657D5">
          <w:rPr>
            <w:noProof/>
            <w:webHidden/>
          </w:rPr>
          <w:instrText xml:space="preserve"> PAGEREF _Toc244956675 \h </w:instrText>
        </w:r>
        <w:r w:rsidR="00317801">
          <w:rPr>
            <w:noProof/>
            <w:webHidden/>
          </w:rPr>
        </w:r>
        <w:r w:rsidR="00317801">
          <w:rPr>
            <w:noProof/>
            <w:webHidden/>
          </w:rPr>
          <w:fldChar w:fldCharType="separate"/>
        </w:r>
        <w:r w:rsidR="003657D5">
          <w:rPr>
            <w:noProof/>
            <w:webHidden/>
          </w:rPr>
          <w:t>6</w:t>
        </w:r>
        <w:r w:rsidR="00317801">
          <w:rPr>
            <w:noProof/>
            <w:webHidden/>
          </w:rPr>
          <w:fldChar w:fldCharType="end"/>
        </w:r>
      </w:hyperlink>
    </w:p>
    <w:p w14:paraId="363B02FC" w14:textId="77777777" w:rsidR="003657D5" w:rsidRDefault="00040BAA">
      <w:pPr>
        <w:pStyle w:val="TOC1"/>
        <w:rPr>
          <w:rFonts w:ascii="Calibri" w:hAnsi="Calibri" w:cs="Times New Roman"/>
          <w:b w:val="0"/>
          <w:bCs w:val="0"/>
          <w:caps w:val="0"/>
          <w:noProof/>
          <w:szCs w:val="22"/>
          <w:lang w:eastAsia="en-GB"/>
        </w:rPr>
      </w:pPr>
      <w:hyperlink w:anchor="_Toc244956676" w:history="1">
        <w:r w:rsidR="003657D5" w:rsidRPr="00ED1A42">
          <w:rPr>
            <w:rStyle w:val="Hyperlink"/>
            <w:noProof/>
          </w:rPr>
          <w:t>1</w:t>
        </w:r>
        <w:r w:rsidR="003657D5">
          <w:rPr>
            <w:rFonts w:ascii="Calibri" w:hAnsi="Calibri" w:cs="Times New Roman"/>
            <w:b w:val="0"/>
            <w:bCs w:val="0"/>
            <w:caps w:val="0"/>
            <w:noProof/>
            <w:szCs w:val="22"/>
            <w:lang w:eastAsia="en-GB"/>
          </w:rPr>
          <w:tab/>
        </w:r>
        <w:r w:rsidR="003657D5" w:rsidRPr="00ED1A42">
          <w:rPr>
            <w:rStyle w:val="Hyperlink"/>
            <w:noProof/>
          </w:rPr>
          <w:t>Introduction</w:t>
        </w:r>
        <w:r w:rsidR="003657D5">
          <w:rPr>
            <w:noProof/>
            <w:webHidden/>
          </w:rPr>
          <w:tab/>
        </w:r>
        <w:r w:rsidR="00317801">
          <w:rPr>
            <w:noProof/>
            <w:webHidden/>
          </w:rPr>
          <w:fldChar w:fldCharType="begin"/>
        </w:r>
        <w:r w:rsidR="003657D5">
          <w:rPr>
            <w:noProof/>
            <w:webHidden/>
          </w:rPr>
          <w:instrText xml:space="preserve"> PAGEREF _Toc244956676 \h </w:instrText>
        </w:r>
        <w:r w:rsidR="00317801">
          <w:rPr>
            <w:noProof/>
            <w:webHidden/>
          </w:rPr>
        </w:r>
        <w:r w:rsidR="00317801">
          <w:rPr>
            <w:noProof/>
            <w:webHidden/>
          </w:rPr>
          <w:fldChar w:fldCharType="separate"/>
        </w:r>
        <w:r w:rsidR="003657D5">
          <w:rPr>
            <w:noProof/>
            <w:webHidden/>
          </w:rPr>
          <w:t>6</w:t>
        </w:r>
        <w:r w:rsidR="00317801">
          <w:rPr>
            <w:noProof/>
            <w:webHidden/>
          </w:rPr>
          <w:fldChar w:fldCharType="end"/>
        </w:r>
      </w:hyperlink>
    </w:p>
    <w:p w14:paraId="10EE45C8" w14:textId="77777777" w:rsidR="003657D5" w:rsidRDefault="00040BAA">
      <w:pPr>
        <w:pStyle w:val="TOC2"/>
        <w:rPr>
          <w:rFonts w:ascii="Calibri" w:hAnsi="Calibri"/>
          <w:bCs w:val="0"/>
          <w:noProof/>
          <w:szCs w:val="22"/>
          <w:lang w:eastAsia="en-GB"/>
        </w:rPr>
      </w:pPr>
      <w:hyperlink w:anchor="_Toc244956677" w:history="1">
        <w:r w:rsidR="003657D5" w:rsidRPr="00ED1A42">
          <w:rPr>
            <w:rStyle w:val="Hyperlink"/>
            <w:noProof/>
          </w:rPr>
          <w:t>1.1</w:t>
        </w:r>
        <w:r w:rsidR="003657D5">
          <w:rPr>
            <w:rFonts w:ascii="Calibri" w:hAnsi="Calibri"/>
            <w:bCs w:val="0"/>
            <w:noProof/>
            <w:szCs w:val="22"/>
            <w:lang w:eastAsia="en-GB"/>
          </w:rPr>
          <w:tab/>
        </w:r>
        <w:r w:rsidR="003657D5" w:rsidRPr="00ED1A42">
          <w:rPr>
            <w:rStyle w:val="Hyperlink"/>
            <w:noProof/>
          </w:rPr>
          <w:t>General</w:t>
        </w:r>
        <w:r w:rsidR="003657D5">
          <w:rPr>
            <w:noProof/>
            <w:webHidden/>
          </w:rPr>
          <w:tab/>
        </w:r>
        <w:r w:rsidR="00317801">
          <w:rPr>
            <w:noProof/>
            <w:webHidden/>
          </w:rPr>
          <w:fldChar w:fldCharType="begin"/>
        </w:r>
        <w:r w:rsidR="003657D5">
          <w:rPr>
            <w:noProof/>
            <w:webHidden/>
          </w:rPr>
          <w:instrText xml:space="preserve"> PAGEREF _Toc244956677 \h </w:instrText>
        </w:r>
        <w:r w:rsidR="00317801">
          <w:rPr>
            <w:noProof/>
            <w:webHidden/>
          </w:rPr>
        </w:r>
        <w:r w:rsidR="00317801">
          <w:rPr>
            <w:noProof/>
            <w:webHidden/>
          </w:rPr>
          <w:fldChar w:fldCharType="separate"/>
        </w:r>
        <w:r w:rsidR="003657D5">
          <w:rPr>
            <w:noProof/>
            <w:webHidden/>
          </w:rPr>
          <w:t>6</w:t>
        </w:r>
        <w:r w:rsidR="00317801">
          <w:rPr>
            <w:noProof/>
            <w:webHidden/>
          </w:rPr>
          <w:fldChar w:fldCharType="end"/>
        </w:r>
      </w:hyperlink>
    </w:p>
    <w:p w14:paraId="1FF7C108" w14:textId="77777777" w:rsidR="003657D5" w:rsidRDefault="00040BAA">
      <w:pPr>
        <w:pStyle w:val="TOC3"/>
        <w:rPr>
          <w:rFonts w:ascii="Calibri" w:hAnsi="Calibri"/>
          <w:noProof/>
          <w:sz w:val="22"/>
          <w:szCs w:val="22"/>
          <w:lang w:eastAsia="en-GB"/>
        </w:rPr>
      </w:pPr>
      <w:hyperlink w:anchor="_Toc244956678" w:history="1">
        <w:r w:rsidR="003657D5" w:rsidRPr="00ED1A42">
          <w:rPr>
            <w:rStyle w:val="Hyperlink"/>
            <w:noProof/>
            <w:lang w:val="en-AU"/>
          </w:rPr>
          <w:t>1.1.1</w:t>
        </w:r>
        <w:r w:rsidR="003657D5">
          <w:rPr>
            <w:rFonts w:ascii="Calibri" w:hAnsi="Calibri"/>
            <w:noProof/>
            <w:sz w:val="22"/>
            <w:szCs w:val="22"/>
            <w:lang w:eastAsia="en-GB"/>
          </w:rPr>
          <w:tab/>
        </w:r>
        <w:r w:rsidR="003657D5" w:rsidRPr="00ED1A42">
          <w:rPr>
            <w:rStyle w:val="Hyperlink"/>
            <w:noProof/>
          </w:rPr>
          <w:t>e-Navigation</w:t>
        </w:r>
        <w:r w:rsidR="003657D5">
          <w:rPr>
            <w:noProof/>
            <w:webHidden/>
          </w:rPr>
          <w:tab/>
        </w:r>
        <w:r w:rsidR="00317801">
          <w:rPr>
            <w:noProof/>
            <w:webHidden/>
          </w:rPr>
          <w:fldChar w:fldCharType="begin"/>
        </w:r>
        <w:r w:rsidR="003657D5">
          <w:rPr>
            <w:noProof/>
            <w:webHidden/>
          </w:rPr>
          <w:instrText xml:space="preserve"> PAGEREF _Toc244956678 \h </w:instrText>
        </w:r>
        <w:r w:rsidR="00317801">
          <w:rPr>
            <w:noProof/>
            <w:webHidden/>
          </w:rPr>
        </w:r>
        <w:r w:rsidR="00317801">
          <w:rPr>
            <w:noProof/>
            <w:webHidden/>
          </w:rPr>
          <w:fldChar w:fldCharType="separate"/>
        </w:r>
        <w:r w:rsidR="003657D5">
          <w:rPr>
            <w:noProof/>
            <w:webHidden/>
          </w:rPr>
          <w:t>6</w:t>
        </w:r>
        <w:r w:rsidR="00317801">
          <w:rPr>
            <w:noProof/>
            <w:webHidden/>
          </w:rPr>
          <w:fldChar w:fldCharType="end"/>
        </w:r>
      </w:hyperlink>
    </w:p>
    <w:p w14:paraId="7EB50C4C" w14:textId="77777777" w:rsidR="003657D5" w:rsidRDefault="00040BAA">
      <w:pPr>
        <w:pStyle w:val="TOC3"/>
        <w:rPr>
          <w:rFonts w:ascii="Calibri" w:hAnsi="Calibri"/>
          <w:noProof/>
          <w:sz w:val="22"/>
          <w:szCs w:val="22"/>
          <w:lang w:eastAsia="en-GB"/>
        </w:rPr>
      </w:pPr>
      <w:hyperlink w:anchor="_Toc244956679" w:history="1">
        <w:r w:rsidR="003657D5" w:rsidRPr="00ED1A42">
          <w:rPr>
            <w:rStyle w:val="Hyperlink"/>
            <w:noProof/>
          </w:rPr>
          <w:t>1.1.2</w:t>
        </w:r>
        <w:r w:rsidR="003657D5">
          <w:rPr>
            <w:rFonts w:ascii="Calibri" w:hAnsi="Calibri"/>
            <w:noProof/>
            <w:sz w:val="22"/>
            <w:szCs w:val="22"/>
            <w:lang w:eastAsia="en-GB"/>
          </w:rPr>
          <w:tab/>
        </w:r>
        <w:r w:rsidR="003657D5" w:rsidRPr="00ED1A42">
          <w:rPr>
            <w:rStyle w:val="Hyperlink"/>
            <w:noProof/>
          </w:rPr>
          <w:t>Aim &amp; Vision</w:t>
        </w:r>
        <w:r w:rsidR="003657D5">
          <w:rPr>
            <w:noProof/>
            <w:webHidden/>
          </w:rPr>
          <w:tab/>
        </w:r>
        <w:r w:rsidR="00317801">
          <w:rPr>
            <w:noProof/>
            <w:webHidden/>
          </w:rPr>
          <w:fldChar w:fldCharType="begin"/>
        </w:r>
        <w:r w:rsidR="003657D5">
          <w:rPr>
            <w:noProof/>
            <w:webHidden/>
          </w:rPr>
          <w:instrText xml:space="preserve"> PAGEREF _Toc244956679 \h </w:instrText>
        </w:r>
        <w:r w:rsidR="00317801">
          <w:rPr>
            <w:noProof/>
            <w:webHidden/>
          </w:rPr>
        </w:r>
        <w:r w:rsidR="00317801">
          <w:rPr>
            <w:noProof/>
            <w:webHidden/>
          </w:rPr>
          <w:fldChar w:fldCharType="separate"/>
        </w:r>
        <w:r w:rsidR="003657D5">
          <w:rPr>
            <w:noProof/>
            <w:webHidden/>
          </w:rPr>
          <w:t>6</w:t>
        </w:r>
        <w:r w:rsidR="00317801">
          <w:rPr>
            <w:noProof/>
            <w:webHidden/>
          </w:rPr>
          <w:fldChar w:fldCharType="end"/>
        </w:r>
      </w:hyperlink>
    </w:p>
    <w:p w14:paraId="02A5A8E3" w14:textId="77777777" w:rsidR="003657D5" w:rsidRDefault="00040BAA">
      <w:pPr>
        <w:pStyle w:val="TOC2"/>
        <w:rPr>
          <w:rFonts w:ascii="Calibri" w:hAnsi="Calibri"/>
          <w:bCs w:val="0"/>
          <w:noProof/>
          <w:szCs w:val="22"/>
          <w:lang w:eastAsia="en-GB"/>
        </w:rPr>
      </w:pPr>
      <w:hyperlink w:anchor="_Toc244956680" w:history="1">
        <w:r w:rsidR="003657D5" w:rsidRPr="00ED1A42">
          <w:rPr>
            <w:rStyle w:val="Hyperlink"/>
            <w:noProof/>
          </w:rPr>
          <w:t>1.2</w:t>
        </w:r>
        <w:r w:rsidR="003657D5">
          <w:rPr>
            <w:rFonts w:ascii="Calibri" w:hAnsi="Calibri"/>
            <w:bCs w:val="0"/>
            <w:noProof/>
            <w:szCs w:val="22"/>
            <w:lang w:eastAsia="en-GB"/>
          </w:rPr>
          <w:tab/>
        </w:r>
        <w:r w:rsidR="003657D5" w:rsidRPr="00ED1A42">
          <w:rPr>
            <w:rStyle w:val="Hyperlink"/>
            <w:noProof/>
          </w:rPr>
          <w:t>Scope and Objectives</w:t>
        </w:r>
        <w:r w:rsidR="003657D5">
          <w:rPr>
            <w:noProof/>
            <w:webHidden/>
          </w:rPr>
          <w:tab/>
        </w:r>
        <w:r w:rsidR="00317801">
          <w:rPr>
            <w:noProof/>
            <w:webHidden/>
          </w:rPr>
          <w:fldChar w:fldCharType="begin"/>
        </w:r>
        <w:r w:rsidR="003657D5">
          <w:rPr>
            <w:noProof/>
            <w:webHidden/>
          </w:rPr>
          <w:instrText xml:space="preserve"> PAGEREF _Toc244956680 \h </w:instrText>
        </w:r>
        <w:r w:rsidR="00317801">
          <w:rPr>
            <w:noProof/>
            <w:webHidden/>
          </w:rPr>
        </w:r>
        <w:r w:rsidR="00317801">
          <w:rPr>
            <w:noProof/>
            <w:webHidden/>
          </w:rPr>
          <w:fldChar w:fldCharType="separate"/>
        </w:r>
        <w:r w:rsidR="003657D5">
          <w:rPr>
            <w:noProof/>
            <w:webHidden/>
          </w:rPr>
          <w:t>7</w:t>
        </w:r>
        <w:r w:rsidR="00317801">
          <w:rPr>
            <w:noProof/>
            <w:webHidden/>
          </w:rPr>
          <w:fldChar w:fldCharType="end"/>
        </w:r>
      </w:hyperlink>
    </w:p>
    <w:p w14:paraId="284CC7E2" w14:textId="77777777" w:rsidR="003657D5" w:rsidRDefault="00040BAA">
      <w:pPr>
        <w:pStyle w:val="TOC1"/>
        <w:rPr>
          <w:rFonts w:ascii="Calibri" w:hAnsi="Calibri" w:cs="Times New Roman"/>
          <w:b w:val="0"/>
          <w:bCs w:val="0"/>
          <w:caps w:val="0"/>
          <w:noProof/>
          <w:szCs w:val="22"/>
          <w:lang w:eastAsia="en-GB"/>
        </w:rPr>
      </w:pPr>
      <w:hyperlink w:anchor="_Toc244956681" w:history="1">
        <w:r w:rsidR="003657D5" w:rsidRPr="00ED1A42">
          <w:rPr>
            <w:rStyle w:val="Hyperlink"/>
            <w:noProof/>
          </w:rPr>
          <w:t>2</w:t>
        </w:r>
        <w:r w:rsidR="003657D5">
          <w:rPr>
            <w:rFonts w:ascii="Calibri" w:hAnsi="Calibri" w:cs="Times New Roman"/>
            <w:b w:val="0"/>
            <w:bCs w:val="0"/>
            <w:caps w:val="0"/>
            <w:noProof/>
            <w:szCs w:val="22"/>
            <w:lang w:eastAsia="en-GB"/>
          </w:rPr>
          <w:tab/>
        </w:r>
        <w:r w:rsidR="003657D5" w:rsidRPr="00ED1A42">
          <w:rPr>
            <w:rStyle w:val="Hyperlink"/>
            <w:noProof/>
          </w:rPr>
          <w:t>Background to Service provision</w:t>
        </w:r>
        <w:r w:rsidR="003657D5">
          <w:rPr>
            <w:noProof/>
            <w:webHidden/>
          </w:rPr>
          <w:tab/>
        </w:r>
        <w:r w:rsidR="00317801">
          <w:rPr>
            <w:noProof/>
            <w:webHidden/>
          </w:rPr>
          <w:fldChar w:fldCharType="begin"/>
        </w:r>
        <w:r w:rsidR="003657D5">
          <w:rPr>
            <w:noProof/>
            <w:webHidden/>
          </w:rPr>
          <w:instrText xml:space="preserve"> PAGEREF _Toc244956681 \h </w:instrText>
        </w:r>
        <w:r w:rsidR="00317801">
          <w:rPr>
            <w:noProof/>
            <w:webHidden/>
          </w:rPr>
        </w:r>
        <w:r w:rsidR="00317801">
          <w:rPr>
            <w:noProof/>
            <w:webHidden/>
          </w:rPr>
          <w:fldChar w:fldCharType="separate"/>
        </w:r>
        <w:r w:rsidR="003657D5">
          <w:rPr>
            <w:noProof/>
            <w:webHidden/>
          </w:rPr>
          <w:t>7</w:t>
        </w:r>
        <w:r w:rsidR="00317801">
          <w:rPr>
            <w:noProof/>
            <w:webHidden/>
          </w:rPr>
          <w:fldChar w:fldCharType="end"/>
        </w:r>
      </w:hyperlink>
    </w:p>
    <w:p w14:paraId="249D0485" w14:textId="77777777" w:rsidR="003657D5" w:rsidRDefault="00040BAA">
      <w:pPr>
        <w:pStyle w:val="TOC2"/>
        <w:rPr>
          <w:rFonts w:ascii="Calibri" w:hAnsi="Calibri"/>
          <w:bCs w:val="0"/>
          <w:noProof/>
          <w:szCs w:val="22"/>
          <w:lang w:eastAsia="en-GB"/>
        </w:rPr>
      </w:pPr>
      <w:hyperlink w:anchor="_Toc244956682" w:history="1">
        <w:r w:rsidR="003657D5" w:rsidRPr="00ED1A42">
          <w:rPr>
            <w:rStyle w:val="Hyperlink"/>
            <w:noProof/>
          </w:rPr>
          <w:t>2.1</w:t>
        </w:r>
        <w:r w:rsidR="003657D5">
          <w:rPr>
            <w:rFonts w:ascii="Calibri" w:hAnsi="Calibri"/>
            <w:bCs w:val="0"/>
            <w:noProof/>
            <w:szCs w:val="22"/>
            <w:lang w:eastAsia="en-GB"/>
          </w:rPr>
          <w:tab/>
        </w:r>
        <w:r w:rsidR="003657D5" w:rsidRPr="00ED1A42">
          <w:rPr>
            <w:rStyle w:val="Hyperlink"/>
            <w:noProof/>
          </w:rPr>
          <w:t>General</w:t>
        </w:r>
        <w:r w:rsidR="003657D5">
          <w:rPr>
            <w:noProof/>
            <w:webHidden/>
          </w:rPr>
          <w:tab/>
        </w:r>
        <w:r w:rsidR="00317801">
          <w:rPr>
            <w:noProof/>
            <w:webHidden/>
          </w:rPr>
          <w:fldChar w:fldCharType="begin"/>
        </w:r>
        <w:r w:rsidR="003657D5">
          <w:rPr>
            <w:noProof/>
            <w:webHidden/>
          </w:rPr>
          <w:instrText xml:space="preserve"> PAGEREF _Toc244956682 \h </w:instrText>
        </w:r>
        <w:r w:rsidR="00317801">
          <w:rPr>
            <w:noProof/>
            <w:webHidden/>
          </w:rPr>
        </w:r>
        <w:r w:rsidR="00317801">
          <w:rPr>
            <w:noProof/>
            <w:webHidden/>
          </w:rPr>
          <w:fldChar w:fldCharType="separate"/>
        </w:r>
        <w:r w:rsidR="003657D5">
          <w:rPr>
            <w:noProof/>
            <w:webHidden/>
          </w:rPr>
          <w:t>7</w:t>
        </w:r>
        <w:r w:rsidR="00317801">
          <w:rPr>
            <w:noProof/>
            <w:webHidden/>
          </w:rPr>
          <w:fldChar w:fldCharType="end"/>
        </w:r>
      </w:hyperlink>
    </w:p>
    <w:p w14:paraId="36C31D83" w14:textId="77777777" w:rsidR="003657D5" w:rsidRDefault="00040BAA">
      <w:pPr>
        <w:pStyle w:val="TOC2"/>
        <w:rPr>
          <w:rFonts w:ascii="Calibri" w:hAnsi="Calibri"/>
          <w:bCs w:val="0"/>
          <w:noProof/>
          <w:szCs w:val="22"/>
          <w:lang w:eastAsia="en-GB"/>
        </w:rPr>
      </w:pPr>
      <w:hyperlink w:anchor="_Toc244956683" w:history="1">
        <w:r w:rsidR="003657D5" w:rsidRPr="00ED1A42">
          <w:rPr>
            <w:rStyle w:val="Hyperlink"/>
            <w:noProof/>
            <w:lang w:eastAsia="de-DE"/>
          </w:rPr>
          <w:t>2.2</w:t>
        </w:r>
        <w:r w:rsidR="003657D5">
          <w:rPr>
            <w:rFonts w:ascii="Calibri" w:hAnsi="Calibri"/>
            <w:bCs w:val="0"/>
            <w:noProof/>
            <w:szCs w:val="22"/>
            <w:lang w:eastAsia="en-GB"/>
          </w:rPr>
          <w:tab/>
        </w:r>
        <w:r w:rsidR="003657D5" w:rsidRPr="00ED1A42">
          <w:rPr>
            <w:rStyle w:val="Hyperlink"/>
            <w:noProof/>
            <w:lang w:eastAsia="de-DE"/>
          </w:rPr>
          <w:t>Institutional</w:t>
        </w:r>
        <w:r w:rsidR="003657D5">
          <w:rPr>
            <w:noProof/>
            <w:webHidden/>
          </w:rPr>
          <w:tab/>
        </w:r>
        <w:r w:rsidR="00317801">
          <w:rPr>
            <w:noProof/>
            <w:webHidden/>
          </w:rPr>
          <w:fldChar w:fldCharType="begin"/>
        </w:r>
        <w:r w:rsidR="003657D5">
          <w:rPr>
            <w:noProof/>
            <w:webHidden/>
          </w:rPr>
          <w:instrText xml:space="preserve"> PAGEREF _Toc244956683 \h </w:instrText>
        </w:r>
        <w:r w:rsidR="00317801">
          <w:rPr>
            <w:noProof/>
            <w:webHidden/>
          </w:rPr>
        </w:r>
        <w:r w:rsidR="00317801">
          <w:rPr>
            <w:noProof/>
            <w:webHidden/>
          </w:rPr>
          <w:fldChar w:fldCharType="separate"/>
        </w:r>
        <w:r w:rsidR="003657D5">
          <w:rPr>
            <w:noProof/>
            <w:webHidden/>
          </w:rPr>
          <w:t>7</w:t>
        </w:r>
        <w:r w:rsidR="00317801">
          <w:rPr>
            <w:noProof/>
            <w:webHidden/>
          </w:rPr>
          <w:fldChar w:fldCharType="end"/>
        </w:r>
      </w:hyperlink>
    </w:p>
    <w:p w14:paraId="764FF118" w14:textId="77777777" w:rsidR="003657D5" w:rsidRDefault="00040BAA">
      <w:pPr>
        <w:pStyle w:val="TOC2"/>
        <w:rPr>
          <w:rFonts w:ascii="Calibri" w:hAnsi="Calibri"/>
          <w:bCs w:val="0"/>
          <w:noProof/>
          <w:szCs w:val="22"/>
          <w:lang w:eastAsia="en-GB"/>
        </w:rPr>
      </w:pPr>
      <w:hyperlink w:anchor="_Toc244956684" w:history="1">
        <w:r w:rsidR="003657D5" w:rsidRPr="00ED1A42">
          <w:rPr>
            <w:rStyle w:val="Hyperlink"/>
            <w:noProof/>
            <w:lang w:eastAsia="de-DE"/>
          </w:rPr>
          <w:t>2.3</w:t>
        </w:r>
        <w:r w:rsidR="003657D5">
          <w:rPr>
            <w:rFonts w:ascii="Calibri" w:hAnsi="Calibri"/>
            <w:bCs w:val="0"/>
            <w:noProof/>
            <w:szCs w:val="22"/>
            <w:lang w:eastAsia="en-GB"/>
          </w:rPr>
          <w:tab/>
        </w:r>
        <w:r w:rsidR="003657D5" w:rsidRPr="00ED1A42">
          <w:rPr>
            <w:rStyle w:val="Hyperlink"/>
            <w:noProof/>
            <w:lang w:eastAsia="de-DE"/>
          </w:rPr>
          <w:t>Regulatory</w:t>
        </w:r>
        <w:r w:rsidR="003657D5">
          <w:rPr>
            <w:noProof/>
            <w:webHidden/>
          </w:rPr>
          <w:tab/>
        </w:r>
        <w:r w:rsidR="00317801">
          <w:rPr>
            <w:noProof/>
            <w:webHidden/>
          </w:rPr>
          <w:fldChar w:fldCharType="begin"/>
        </w:r>
        <w:r w:rsidR="003657D5">
          <w:rPr>
            <w:noProof/>
            <w:webHidden/>
          </w:rPr>
          <w:instrText xml:space="preserve"> PAGEREF _Toc244956684 \h </w:instrText>
        </w:r>
        <w:r w:rsidR="00317801">
          <w:rPr>
            <w:noProof/>
            <w:webHidden/>
          </w:rPr>
        </w:r>
        <w:r w:rsidR="00317801">
          <w:rPr>
            <w:noProof/>
            <w:webHidden/>
          </w:rPr>
          <w:fldChar w:fldCharType="separate"/>
        </w:r>
        <w:r w:rsidR="003657D5">
          <w:rPr>
            <w:noProof/>
            <w:webHidden/>
          </w:rPr>
          <w:t>7</w:t>
        </w:r>
        <w:r w:rsidR="00317801">
          <w:rPr>
            <w:noProof/>
            <w:webHidden/>
          </w:rPr>
          <w:fldChar w:fldCharType="end"/>
        </w:r>
      </w:hyperlink>
    </w:p>
    <w:p w14:paraId="73E122FF" w14:textId="77777777" w:rsidR="003657D5" w:rsidRDefault="00040BAA">
      <w:pPr>
        <w:pStyle w:val="TOC2"/>
        <w:rPr>
          <w:rFonts w:ascii="Calibri" w:hAnsi="Calibri"/>
          <w:bCs w:val="0"/>
          <w:noProof/>
          <w:szCs w:val="22"/>
          <w:lang w:eastAsia="en-GB"/>
        </w:rPr>
      </w:pPr>
      <w:hyperlink w:anchor="_Toc244956685" w:history="1">
        <w:r w:rsidR="003657D5" w:rsidRPr="00ED1A42">
          <w:rPr>
            <w:rStyle w:val="Hyperlink"/>
            <w:noProof/>
            <w:lang w:eastAsia="de-DE"/>
          </w:rPr>
          <w:t>2.4</w:t>
        </w:r>
        <w:r w:rsidR="003657D5">
          <w:rPr>
            <w:rFonts w:ascii="Calibri" w:hAnsi="Calibri"/>
            <w:bCs w:val="0"/>
            <w:noProof/>
            <w:szCs w:val="22"/>
            <w:lang w:eastAsia="en-GB"/>
          </w:rPr>
          <w:tab/>
        </w:r>
        <w:r w:rsidR="003657D5" w:rsidRPr="00ED1A42">
          <w:rPr>
            <w:rStyle w:val="Hyperlink"/>
            <w:noProof/>
            <w:lang w:eastAsia="de-DE"/>
          </w:rPr>
          <w:t>Commercial</w:t>
        </w:r>
        <w:r w:rsidR="003657D5">
          <w:rPr>
            <w:noProof/>
            <w:webHidden/>
          </w:rPr>
          <w:tab/>
        </w:r>
        <w:r w:rsidR="00317801">
          <w:rPr>
            <w:noProof/>
            <w:webHidden/>
          </w:rPr>
          <w:fldChar w:fldCharType="begin"/>
        </w:r>
        <w:r w:rsidR="003657D5">
          <w:rPr>
            <w:noProof/>
            <w:webHidden/>
          </w:rPr>
          <w:instrText xml:space="preserve"> PAGEREF _Toc244956685 \h </w:instrText>
        </w:r>
        <w:r w:rsidR="00317801">
          <w:rPr>
            <w:noProof/>
            <w:webHidden/>
          </w:rPr>
        </w:r>
        <w:r w:rsidR="00317801">
          <w:rPr>
            <w:noProof/>
            <w:webHidden/>
          </w:rPr>
          <w:fldChar w:fldCharType="separate"/>
        </w:r>
        <w:r w:rsidR="003657D5">
          <w:rPr>
            <w:noProof/>
            <w:webHidden/>
          </w:rPr>
          <w:t>8</w:t>
        </w:r>
        <w:r w:rsidR="00317801">
          <w:rPr>
            <w:noProof/>
            <w:webHidden/>
          </w:rPr>
          <w:fldChar w:fldCharType="end"/>
        </w:r>
      </w:hyperlink>
    </w:p>
    <w:p w14:paraId="1F088574" w14:textId="77777777" w:rsidR="003657D5" w:rsidRDefault="00040BAA">
      <w:pPr>
        <w:pStyle w:val="TOC2"/>
        <w:rPr>
          <w:rFonts w:ascii="Calibri" w:hAnsi="Calibri"/>
          <w:bCs w:val="0"/>
          <w:noProof/>
          <w:szCs w:val="22"/>
          <w:lang w:eastAsia="en-GB"/>
        </w:rPr>
      </w:pPr>
      <w:hyperlink w:anchor="_Toc244956686" w:history="1">
        <w:r w:rsidR="003657D5" w:rsidRPr="00ED1A42">
          <w:rPr>
            <w:rStyle w:val="Hyperlink"/>
            <w:noProof/>
            <w:lang w:eastAsia="de-DE"/>
          </w:rPr>
          <w:t>2.5</w:t>
        </w:r>
        <w:r w:rsidR="003657D5">
          <w:rPr>
            <w:rFonts w:ascii="Calibri" w:hAnsi="Calibri"/>
            <w:bCs w:val="0"/>
            <w:noProof/>
            <w:szCs w:val="22"/>
            <w:lang w:eastAsia="en-GB"/>
          </w:rPr>
          <w:tab/>
        </w:r>
        <w:r w:rsidR="003657D5" w:rsidRPr="00ED1A42">
          <w:rPr>
            <w:rStyle w:val="Hyperlink"/>
            <w:noProof/>
            <w:lang w:eastAsia="de-DE"/>
          </w:rPr>
          <w:t>Operational</w:t>
        </w:r>
        <w:r w:rsidR="003657D5">
          <w:rPr>
            <w:noProof/>
            <w:webHidden/>
          </w:rPr>
          <w:tab/>
        </w:r>
        <w:r w:rsidR="00317801">
          <w:rPr>
            <w:noProof/>
            <w:webHidden/>
          </w:rPr>
          <w:fldChar w:fldCharType="begin"/>
        </w:r>
        <w:r w:rsidR="003657D5">
          <w:rPr>
            <w:noProof/>
            <w:webHidden/>
          </w:rPr>
          <w:instrText xml:space="preserve"> PAGEREF _Toc244956686 \h </w:instrText>
        </w:r>
        <w:r w:rsidR="00317801">
          <w:rPr>
            <w:noProof/>
            <w:webHidden/>
          </w:rPr>
        </w:r>
        <w:r w:rsidR="00317801">
          <w:rPr>
            <w:noProof/>
            <w:webHidden/>
          </w:rPr>
          <w:fldChar w:fldCharType="separate"/>
        </w:r>
        <w:r w:rsidR="003657D5">
          <w:rPr>
            <w:noProof/>
            <w:webHidden/>
          </w:rPr>
          <w:t>8</w:t>
        </w:r>
        <w:r w:rsidR="00317801">
          <w:rPr>
            <w:noProof/>
            <w:webHidden/>
          </w:rPr>
          <w:fldChar w:fldCharType="end"/>
        </w:r>
      </w:hyperlink>
    </w:p>
    <w:p w14:paraId="24F46D83" w14:textId="77777777" w:rsidR="003657D5" w:rsidRDefault="00040BAA">
      <w:pPr>
        <w:pStyle w:val="TOC2"/>
        <w:rPr>
          <w:rFonts w:ascii="Calibri" w:hAnsi="Calibri"/>
          <w:bCs w:val="0"/>
          <w:noProof/>
          <w:szCs w:val="22"/>
          <w:lang w:eastAsia="en-GB"/>
        </w:rPr>
      </w:pPr>
      <w:hyperlink w:anchor="_Toc244956687" w:history="1">
        <w:r w:rsidR="003657D5" w:rsidRPr="00ED1A42">
          <w:rPr>
            <w:rStyle w:val="Hyperlink"/>
            <w:noProof/>
            <w:lang w:eastAsia="de-DE"/>
          </w:rPr>
          <w:t>2.6</w:t>
        </w:r>
        <w:r w:rsidR="003657D5">
          <w:rPr>
            <w:rFonts w:ascii="Calibri" w:hAnsi="Calibri"/>
            <w:bCs w:val="0"/>
            <w:noProof/>
            <w:szCs w:val="22"/>
            <w:lang w:eastAsia="en-GB"/>
          </w:rPr>
          <w:tab/>
        </w:r>
        <w:r w:rsidR="003657D5" w:rsidRPr="00ED1A42">
          <w:rPr>
            <w:rStyle w:val="Hyperlink"/>
            <w:noProof/>
            <w:lang w:eastAsia="de-DE"/>
          </w:rPr>
          <w:t>Technical</w:t>
        </w:r>
        <w:r w:rsidR="003657D5">
          <w:rPr>
            <w:noProof/>
            <w:webHidden/>
          </w:rPr>
          <w:tab/>
        </w:r>
        <w:r w:rsidR="00317801">
          <w:rPr>
            <w:noProof/>
            <w:webHidden/>
          </w:rPr>
          <w:fldChar w:fldCharType="begin"/>
        </w:r>
        <w:r w:rsidR="003657D5">
          <w:rPr>
            <w:noProof/>
            <w:webHidden/>
          </w:rPr>
          <w:instrText xml:space="preserve"> PAGEREF _Toc244956687 \h </w:instrText>
        </w:r>
        <w:r w:rsidR="00317801">
          <w:rPr>
            <w:noProof/>
            <w:webHidden/>
          </w:rPr>
        </w:r>
        <w:r w:rsidR="00317801">
          <w:rPr>
            <w:noProof/>
            <w:webHidden/>
          </w:rPr>
          <w:fldChar w:fldCharType="separate"/>
        </w:r>
        <w:r w:rsidR="003657D5">
          <w:rPr>
            <w:noProof/>
            <w:webHidden/>
          </w:rPr>
          <w:t>9</w:t>
        </w:r>
        <w:r w:rsidR="00317801">
          <w:rPr>
            <w:noProof/>
            <w:webHidden/>
          </w:rPr>
          <w:fldChar w:fldCharType="end"/>
        </w:r>
      </w:hyperlink>
    </w:p>
    <w:p w14:paraId="501A012C" w14:textId="77777777" w:rsidR="003657D5" w:rsidRDefault="00040BAA">
      <w:pPr>
        <w:pStyle w:val="TOC1"/>
        <w:rPr>
          <w:rFonts w:ascii="Calibri" w:hAnsi="Calibri" w:cs="Times New Roman"/>
          <w:b w:val="0"/>
          <w:bCs w:val="0"/>
          <w:caps w:val="0"/>
          <w:noProof/>
          <w:szCs w:val="22"/>
          <w:lang w:eastAsia="en-GB"/>
        </w:rPr>
      </w:pPr>
      <w:hyperlink w:anchor="_Toc244956688" w:history="1">
        <w:r w:rsidR="003657D5" w:rsidRPr="00ED1A42">
          <w:rPr>
            <w:rStyle w:val="Hyperlink"/>
            <w:noProof/>
          </w:rPr>
          <w:t>3</w:t>
        </w:r>
        <w:r w:rsidR="003657D5">
          <w:rPr>
            <w:rFonts w:ascii="Calibri" w:hAnsi="Calibri" w:cs="Times New Roman"/>
            <w:b w:val="0"/>
            <w:bCs w:val="0"/>
            <w:caps w:val="0"/>
            <w:noProof/>
            <w:szCs w:val="22"/>
            <w:lang w:eastAsia="en-GB"/>
          </w:rPr>
          <w:tab/>
        </w:r>
        <w:r w:rsidR="003657D5" w:rsidRPr="00ED1A42">
          <w:rPr>
            <w:rStyle w:val="Hyperlink"/>
            <w:noProof/>
          </w:rPr>
          <w:t>The IALA World Wide Radio Navigation Plan</w:t>
        </w:r>
        <w:r w:rsidR="003657D5">
          <w:rPr>
            <w:noProof/>
            <w:webHidden/>
          </w:rPr>
          <w:tab/>
        </w:r>
        <w:r w:rsidR="00317801">
          <w:rPr>
            <w:noProof/>
            <w:webHidden/>
          </w:rPr>
          <w:fldChar w:fldCharType="begin"/>
        </w:r>
        <w:r w:rsidR="003657D5">
          <w:rPr>
            <w:noProof/>
            <w:webHidden/>
          </w:rPr>
          <w:instrText xml:space="preserve"> PAGEREF _Toc244956688 \h </w:instrText>
        </w:r>
        <w:r w:rsidR="00317801">
          <w:rPr>
            <w:noProof/>
            <w:webHidden/>
          </w:rPr>
        </w:r>
        <w:r w:rsidR="00317801">
          <w:rPr>
            <w:noProof/>
            <w:webHidden/>
          </w:rPr>
          <w:fldChar w:fldCharType="separate"/>
        </w:r>
        <w:r w:rsidR="003657D5">
          <w:rPr>
            <w:noProof/>
            <w:webHidden/>
          </w:rPr>
          <w:t>9</w:t>
        </w:r>
        <w:r w:rsidR="00317801">
          <w:rPr>
            <w:noProof/>
            <w:webHidden/>
          </w:rPr>
          <w:fldChar w:fldCharType="end"/>
        </w:r>
      </w:hyperlink>
    </w:p>
    <w:p w14:paraId="10ABD2DF" w14:textId="77777777" w:rsidR="003657D5" w:rsidRDefault="00040BAA">
      <w:pPr>
        <w:pStyle w:val="TOC2"/>
        <w:rPr>
          <w:rFonts w:ascii="Calibri" w:hAnsi="Calibri"/>
          <w:bCs w:val="0"/>
          <w:noProof/>
          <w:szCs w:val="22"/>
          <w:lang w:eastAsia="en-GB"/>
        </w:rPr>
      </w:pPr>
      <w:hyperlink w:anchor="_Toc244956689" w:history="1">
        <w:r w:rsidR="003657D5" w:rsidRPr="00ED1A42">
          <w:rPr>
            <w:rStyle w:val="Hyperlink"/>
            <w:noProof/>
            <w:lang w:eastAsia="de-DE"/>
          </w:rPr>
          <w:t>3.1</w:t>
        </w:r>
        <w:r w:rsidR="003657D5">
          <w:rPr>
            <w:rFonts w:ascii="Calibri" w:hAnsi="Calibri"/>
            <w:bCs w:val="0"/>
            <w:noProof/>
            <w:szCs w:val="22"/>
            <w:lang w:eastAsia="en-GB"/>
          </w:rPr>
          <w:tab/>
        </w:r>
        <w:r w:rsidR="003657D5" w:rsidRPr="00ED1A42">
          <w:rPr>
            <w:rStyle w:val="Hyperlink"/>
            <w:noProof/>
            <w:lang w:eastAsia="de-DE"/>
          </w:rPr>
          <w:t>Overview</w:t>
        </w:r>
        <w:r w:rsidR="003657D5">
          <w:rPr>
            <w:noProof/>
            <w:webHidden/>
          </w:rPr>
          <w:tab/>
        </w:r>
        <w:r w:rsidR="00317801">
          <w:rPr>
            <w:noProof/>
            <w:webHidden/>
          </w:rPr>
          <w:fldChar w:fldCharType="begin"/>
        </w:r>
        <w:r w:rsidR="003657D5">
          <w:rPr>
            <w:noProof/>
            <w:webHidden/>
          </w:rPr>
          <w:instrText xml:space="preserve"> PAGEREF _Toc244956689 \h </w:instrText>
        </w:r>
        <w:r w:rsidR="00317801">
          <w:rPr>
            <w:noProof/>
            <w:webHidden/>
          </w:rPr>
        </w:r>
        <w:r w:rsidR="00317801">
          <w:rPr>
            <w:noProof/>
            <w:webHidden/>
          </w:rPr>
          <w:fldChar w:fldCharType="separate"/>
        </w:r>
        <w:r w:rsidR="003657D5">
          <w:rPr>
            <w:noProof/>
            <w:webHidden/>
          </w:rPr>
          <w:t>9</w:t>
        </w:r>
        <w:r w:rsidR="00317801">
          <w:rPr>
            <w:noProof/>
            <w:webHidden/>
          </w:rPr>
          <w:fldChar w:fldCharType="end"/>
        </w:r>
      </w:hyperlink>
    </w:p>
    <w:p w14:paraId="2AC57F58" w14:textId="77777777" w:rsidR="003657D5" w:rsidRDefault="00040BAA">
      <w:pPr>
        <w:pStyle w:val="TOC3"/>
        <w:rPr>
          <w:rFonts w:ascii="Calibri" w:hAnsi="Calibri"/>
          <w:noProof/>
          <w:sz w:val="22"/>
          <w:szCs w:val="22"/>
          <w:lang w:eastAsia="en-GB"/>
        </w:rPr>
      </w:pPr>
      <w:hyperlink w:anchor="_Toc244956690" w:history="1">
        <w:r w:rsidR="003657D5" w:rsidRPr="00ED1A42">
          <w:rPr>
            <w:rStyle w:val="Hyperlink"/>
            <w:noProof/>
          </w:rPr>
          <w:t>3.1.1</w:t>
        </w:r>
        <w:r w:rsidR="003657D5">
          <w:rPr>
            <w:rFonts w:ascii="Calibri" w:hAnsi="Calibri"/>
            <w:noProof/>
            <w:sz w:val="22"/>
            <w:szCs w:val="22"/>
            <w:lang w:eastAsia="en-GB"/>
          </w:rPr>
          <w:tab/>
        </w:r>
        <w:r w:rsidR="003657D5" w:rsidRPr="00ED1A42">
          <w:rPr>
            <w:rStyle w:val="Hyperlink"/>
            <w:noProof/>
          </w:rPr>
          <w:t>Requirements</w:t>
        </w:r>
        <w:r w:rsidR="003657D5">
          <w:rPr>
            <w:noProof/>
            <w:webHidden/>
          </w:rPr>
          <w:tab/>
        </w:r>
        <w:r w:rsidR="00317801">
          <w:rPr>
            <w:noProof/>
            <w:webHidden/>
          </w:rPr>
          <w:fldChar w:fldCharType="begin"/>
        </w:r>
        <w:r w:rsidR="003657D5">
          <w:rPr>
            <w:noProof/>
            <w:webHidden/>
          </w:rPr>
          <w:instrText xml:space="preserve"> PAGEREF _Toc244956690 \h </w:instrText>
        </w:r>
        <w:r w:rsidR="00317801">
          <w:rPr>
            <w:noProof/>
            <w:webHidden/>
          </w:rPr>
        </w:r>
        <w:r w:rsidR="00317801">
          <w:rPr>
            <w:noProof/>
            <w:webHidden/>
          </w:rPr>
          <w:fldChar w:fldCharType="separate"/>
        </w:r>
        <w:r w:rsidR="003657D5">
          <w:rPr>
            <w:noProof/>
            <w:webHidden/>
          </w:rPr>
          <w:t>11</w:t>
        </w:r>
        <w:r w:rsidR="00317801">
          <w:rPr>
            <w:noProof/>
            <w:webHidden/>
          </w:rPr>
          <w:fldChar w:fldCharType="end"/>
        </w:r>
      </w:hyperlink>
    </w:p>
    <w:p w14:paraId="75B30DA2" w14:textId="77777777" w:rsidR="003657D5" w:rsidRDefault="00040BAA">
      <w:pPr>
        <w:pStyle w:val="TOC3"/>
        <w:rPr>
          <w:rFonts w:ascii="Calibri" w:hAnsi="Calibri"/>
          <w:noProof/>
          <w:sz w:val="22"/>
          <w:szCs w:val="22"/>
          <w:lang w:eastAsia="en-GB"/>
        </w:rPr>
      </w:pPr>
      <w:hyperlink w:anchor="_Toc244956691" w:history="1">
        <w:r w:rsidR="003657D5" w:rsidRPr="00ED1A42">
          <w:rPr>
            <w:rStyle w:val="Hyperlink"/>
            <w:noProof/>
          </w:rPr>
          <w:t>3.1.2</w:t>
        </w:r>
        <w:r w:rsidR="003657D5">
          <w:rPr>
            <w:rFonts w:ascii="Calibri" w:hAnsi="Calibri"/>
            <w:noProof/>
            <w:sz w:val="22"/>
            <w:szCs w:val="22"/>
            <w:lang w:eastAsia="en-GB"/>
          </w:rPr>
          <w:tab/>
        </w:r>
        <w:r w:rsidR="003657D5" w:rsidRPr="00ED1A42">
          <w:rPr>
            <w:rStyle w:val="Hyperlink"/>
            <w:noProof/>
          </w:rPr>
          <w:t>Limitations of GNSS</w:t>
        </w:r>
        <w:r w:rsidR="003657D5">
          <w:rPr>
            <w:noProof/>
            <w:webHidden/>
          </w:rPr>
          <w:tab/>
        </w:r>
        <w:r w:rsidR="00317801">
          <w:rPr>
            <w:noProof/>
            <w:webHidden/>
          </w:rPr>
          <w:fldChar w:fldCharType="begin"/>
        </w:r>
        <w:r w:rsidR="003657D5">
          <w:rPr>
            <w:noProof/>
            <w:webHidden/>
          </w:rPr>
          <w:instrText xml:space="preserve"> PAGEREF _Toc244956691 \h </w:instrText>
        </w:r>
        <w:r w:rsidR="00317801">
          <w:rPr>
            <w:noProof/>
            <w:webHidden/>
          </w:rPr>
        </w:r>
        <w:r w:rsidR="00317801">
          <w:rPr>
            <w:noProof/>
            <w:webHidden/>
          </w:rPr>
          <w:fldChar w:fldCharType="separate"/>
        </w:r>
        <w:r w:rsidR="003657D5">
          <w:rPr>
            <w:noProof/>
            <w:webHidden/>
          </w:rPr>
          <w:t>12</w:t>
        </w:r>
        <w:r w:rsidR="00317801">
          <w:rPr>
            <w:noProof/>
            <w:webHidden/>
          </w:rPr>
          <w:fldChar w:fldCharType="end"/>
        </w:r>
      </w:hyperlink>
    </w:p>
    <w:p w14:paraId="711F08AB" w14:textId="77777777" w:rsidR="003657D5" w:rsidRDefault="00040BAA">
      <w:pPr>
        <w:pStyle w:val="TOC2"/>
        <w:rPr>
          <w:rFonts w:ascii="Calibri" w:hAnsi="Calibri"/>
          <w:bCs w:val="0"/>
          <w:noProof/>
          <w:szCs w:val="22"/>
          <w:lang w:eastAsia="en-GB"/>
        </w:rPr>
      </w:pPr>
      <w:hyperlink w:anchor="_Toc244956692" w:history="1">
        <w:r w:rsidR="003657D5" w:rsidRPr="00ED1A42">
          <w:rPr>
            <w:rStyle w:val="Hyperlink"/>
            <w:noProof/>
            <w:lang w:eastAsia="en-GB"/>
          </w:rPr>
          <w:t>3.2</w:t>
        </w:r>
        <w:r w:rsidR="003657D5">
          <w:rPr>
            <w:rFonts w:ascii="Calibri" w:hAnsi="Calibri"/>
            <w:bCs w:val="0"/>
            <w:noProof/>
            <w:szCs w:val="22"/>
            <w:lang w:eastAsia="en-GB"/>
          </w:rPr>
          <w:tab/>
        </w:r>
        <w:r w:rsidR="003657D5" w:rsidRPr="00ED1A42">
          <w:rPr>
            <w:rStyle w:val="Hyperlink"/>
            <w:noProof/>
            <w:lang w:eastAsia="en-GB"/>
          </w:rPr>
          <w:t>Global &amp; Regional Navigation Satellite Systems</w:t>
        </w:r>
        <w:r w:rsidR="003657D5">
          <w:rPr>
            <w:noProof/>
            <w:webHidden/>
          </w:rPr>
          <w:tab/>
        </w:r>
        <w:r w:rsidR="00317801">
          <w:rPr>
            <w:noProof/>
            <w:webHidden/>
          </w:rPr>
          <w:fldChar w:fldCharType="begin"/>
        </w:r>
        <w:r w:rsidR="003657D5">
          <w:rPr>
            <w:noProof/>
            <w:webHidden/>
          </w:rPr>
          <w:instrText xml:space="preserve"> PAGEREF _Toc244956692 \h </w:instrText>
        </w:r>
        <w:r w:rsidR="00317801">
          <w:rPr>
            <w:noProof/>
            <w:webHidden/>
          </w:rPr>
        </w:r>
        <w:r w:rsidR="00317801">
          <w:rPr>
            <w:noProof/>
            <w:webHidden/>
          </w:rPr>
          <w:fldChar w:fldCharType="separate"/>
        </w:r>
        <w:r w:rsidR="003657D5">
          <w:rPr>
            <w:noProof/>
            <w:webHidden/>
          </w:rPr>
          <w:t>13</w:t>
        </w:r>
        <w:r w:rsidR="00317801">
          <w:rPr>
            <w:noProof/>
            <w:webHidden/>
          </w:rPr>
          <w:fldChar w:fldCharType="end"/>
        </w:r>
      </w:hyperlink>
    </w:p>
    <w:p w14:paraId="4E9C7C09" w14:textId="77777777" w:rsidR="003657D5" w:rsidRDefault="00040BAA">
      <w:pPr>
        <w:pStyle w:val="TOC3"/>
        <w:rPr>
          <w:rFonts w:ascii="Calibri" w:hAnsi="Calibri"/>
          <w:noProof/>
          <w:sz w:val="22"/>
          <w:szCs w:val="22"/>
          <w:lang w:eastAsia="en-GB"/>
        </w:rPr>
      </w:pPr>
      <w:hyperlink w:anchor="_Toc244956693" w:history="1">
        <w:r w:rsidR="003657D5" w:rsidRPr="00ED1A42">
          <w:rPr>
            <w:rStyle w:val="Hyperlink"/>
            <w:noProof/>
          </w:rPr>
          <w:t>3.2.1</w:t>
        </w:r>
        <w:r w:rsidR="003657D5">
          <w:rPr>
            <w:rFonts w:ascii="Calibri" w:hAnsi="Calibri"/>
            <w:noProof/>
            <w:sz w:val="22"/>
            <w:szCs w:val="22"/>
            <w:lang w:eastAsia="en-GB"/>
          </w:rPr>
          <w:tab/>
        </w:r>
        <w:r w:rsidR="003657D5" w:rsidRPr="00ED1A42">
          <w:rPr>
            <w:rStyle w:val="Hyperlink"/>
            <w:noProof/>
          </w:rPr>
          <w:t>GPS</w:t>
        </w:r>
        <w:r w:rsidR="003657D5">
          <w:rPr>
            <w:noProof/>
            <w:webHidden/>
          </w:rPr>
          <w:tab/>
        </w:r>
        <w:r w:rsidR="00317801">
          <w:rPr>
            <w:noProof/>
            <w:webHidden/>
          </w:rPr>
          <w:fldChar w:fldCharType="begin"/>
        </w:r>
        <w:r w:rsidR="003657D5">
          <w:rPr>
            <w:noProof/>
            <w:webHidden/>
          </w:rPr>
          <w:instrText xml:space="preserve"> PAGEREF _Toc244956693 \h </w:instrText>
        </w:r>
        <w:r w:rsidR="00317801">
          <w:rPr>
            <w:noProof/>
            <w:webHidden/>
          </w:rPr>
        </w:r>
        <w:r w:rsidR="00317801">
          <w:rPr>
            <w:noProof/>
            <w:webHidden/>
          </w:rPr>
          <w:fldChar w:fldCharType="separate"/>
        </w:r>
        <w:r w:rsidR="003657D5">
          <w:rPr>
            <w:noProof/>
            <w:webHidden/>
          </w:rPr>
          <w:t>13</w:t>
        </w:r>
        <w:r w:rsidR="00317801">
          <w:rPr>
            <w:noProof/>
            <w:webHidden/>
          </w:rPr>
          <w:fldChar w:fldCharType="end"/>
        </w:r>
      </w:hyperlink>
    </w:p>
    <w:p w14:paraId="644F3F1B" w14:textId="77777777" w:rsidR="003657D5" w:rsidRDefault="00040BAA">
      <w:pPr>
        <w:pStyle w:val="TOC3"/>
        <w:rPr>
          <w:rFonts w:ascii="Calibri" w:hAnsi="Calibri"/>
          <w:noProof/>
          <w:sz w:val="22"/>
          <w:szCs w:val="22"/>
          <w:lang w:eastAsia="en-GB"/>
        </w:rPr>
      </w:pPr>
      <w:hyperlink w:anchor="_Toc244956694" w:history="1">
        <w:r w:rsidR="003657D5" w:rsidRPr="00ED1A42">
          <w:rPr>
            <w:rStyle w:val="Hyperlink"/>
            <w:noProof/>
          </w:rPr>
          <w:t>3.2.2</w:t>
        </w:r>
        <w:r w:rsidR="003657D5">
          <w:rPr>
            <w:rFonts w:ascii="Calibri" w:hAnsi="Calibri"/>
            <w:noProof/>
            <w:sz w:val="22"/>
            <w:szCs w:val="22"/>
            <w:lang w:eastAsia="en-GB"/>
          </w:rPr>
          <w:tab/>
        </w:r>
        <w:r w:rsidR="003657D5" w:rsidRPr="00ED1A42">
          <w:rPr>
            <w:rStyle w:val="Hyperlink"/>
            <w:noProof/>
          </w:rPr>
          <w:t>GLONASS</w:t>
        </w:r>
        <w:r w:rsidR="003657D5">
          <w:rPr>
            <w:noProof/>
            <w:webHidden/>
          </w:rPr>
          <w:tab/>
        </w:r>
        <w:r w:rsidR="00317801">
          <w:rPr>
            <w:noProof/>
            <w:webHidden/>
          </w:rPr>
          <w:fldChar w:fldCharType="begin"/>
        </w:r>
        <w:r w:rsidR="003657D5">
          <w:rPr>
            <w:noProof/>
            <w:webHidden/>
          </w:rPr>
          <w:instrText xml:space="preserve"> PAGEREF _Toc244956694 \h </w:instrText>
        </w:r>
        <w:r w:rsidR="00317801">
          <w:rPr>
            <w:noProof/>
            <w:webHidden/>
          </w:rPr>
        </w:r>
        <w:r w:rsidR="00317801">
          <w:rPr>
            <w:noProof/>
            <w:webHidden/>
          </w:rPr>
          <w:fldChar w:fldCharType="separate"/>
        </w:r>
        <w:r w:rsidR="003657D5">
          <w:rPr>
            <w:noProof/>
            <w:webHidden/>
          </w:rPr>
          <w:t>13</w:t>
        </w:r>
        <w:r w:rsidR="00317801">
          <w:rPr>
            <w:noProof/>
            <w:webHidden/>
          </w:rPr>
          <w:fldChar w:fldCharType="end"/>
        </w:r>
      </w:hyperlink>
    </w:p>
    <w:p w14:paraId="4F34E6D8" w14:textId="77777777" w:rsidR="003657D5" w:rsidRDefault="00040BAA">
      <w:pPr>
        <w:pStyle w:val="TOC3"/>
        <w:rPr>
          <w:rFonts w:ascii="Calibri" w:hAnsi="Calibri"/>
          <w:noProof/>
          <w:sz w:val="22"/>
          <w:szCs w:val="22"/>
          <w:lang w:eastAsia="en-GB"/>
        </w:rPr>
      </w:pPr>
      <w:hyperlink w:anchor="_Toc244956695" w:history="1">
        <w:r w:rsidR="003657D5" w:rsidRPr="00ED1A42">
          <w:rPr>
            <w:rStyle w:val="Hyperlink"/>
            <w:noProof/>
          </w:rPr>
          <w:t>3.2.3</w:t>
        </w:r>
        <w:r w:rsidR="003657D5">
          <w:rPr>
            <w:rFonts w:ascii="Calibri" w:hAnsi="Calibri"/>
            <w:noProof/>
            <w:sz w:val="22"/>
            <w:szCs w:val="22"/>
            <w:lang w:eastAsia="en-GB"/>
          </w:rPr>
          <w:tab/>
        </w:r>
        <w:r w:rsidR="003657D5" w:rsidRPr="00ED1A42">
          <w:rPr>
            <w:rStyle w:val="Hyperlink"/>
            <w:noProof/>
          </w:rPr>
          <w:t>GALILEO</w:t>
        </w:r>
        <w:r w:rsidR="003657D5">
          <w:rPr>
            <w:noProof/>
            <w:webHidden/>
          </w:rPr>
          <w:tab/>
        </w:r>
        <w:r w:rsidR="00317801">
          <w:rPr>
            <w:noProof/>
            <w:webHidden/>
          </w:rPr>
          <w:fldChar w:fldCharType="begin"/>
        </w:r>
        <w:r w:rsidR="003657D5">
          <w:rPr>
            <w:noProof/>
            <w:webHidden/>
          </w:rPr>
          <w:instrText xml:space="preserve"> PAGEREF _Toc244956695 \h </w:instrText>
        </w:r>
        <w:r w:rsidR="00317801">
          <w:rPr>
            <w:noProof/>
            <w:webHidden/>
          </w:rPr>
        </w:r>
        <w:r w:rsidR="00317801">
          <w:rPr>
            <w:noProof/>
            <w:webHidden/>
          </w:rPr>
          <w:fldChar w:fldCharType="separate"/>
        </w:r>
        <w:r w:rsidR="003657D5">
          <w:rPr>
            <w:noProof/>
            <w:webHidden/>
          </w:rPr>
          <w:t>13</w:t>
        </w:r>
        <w:r w:rsidR="00317801">
          <w:rPr>
            <w:noProof/>
            <w:webHidden/>
          </w:rPr>
          <w:fldChar w:fldCharType="end"/>
        </w:r>
      </w:hyperlink>
    </w:p>
    <w:p w14:paraId="3B88C5DC" w14:textId="77777777" w:rsidR="003657D5" w:rsidRDefault="00040BAA">
      <w:pPr>
        <w:pStyle w:val="TOC3"/>
        <w:rPr>
          <w:rFonts w:ascii="Calibri" w:hAnsi="Calibri"/>
          <w:noProof/>
          <w:sz w:val="22"/>
          <w:szCs w:val="22"/>
          <w:lang w:eastAsia="en-GB"/>
        </w:rPr>
      </w:pPr>
      <w:hyperlink w:anchor="_Toc244956696" w:history="1">
        <w:r w:rsidR="003657D5" w:rsidRPr="00ED1A42">
          <w:rPr>
            <w:rStyle w:val="Hyperlink"/>
            <w:noProof/>
          </w:rPr>
          <w:t>3.2.4</w:t>
        </w:r>
        <w:r w:rsidR="003657D5">
          <w:rPr>
            <w:rFonts w:ascii="Calibri" w:hAnsi="Calibri"/>
            <w:noProof/>
            <w:sz w:val="22"/>
            <w:szCs w:val="22"/>
            <w:lang w:eastAsia="en-GB"/>
          </w:rPr>
          <w:tab/>
        </w:r>
        <w:r w:rsidR="003657D5" w:rsidRPr="00ED1A42">
          <w:rPr>
            <w:rStyle w:val="Hyperlink"/>
            <w:noProof/>
          </w:rPr>
          <w:t>QZSS</w:t>
        </w:r>
        <w:r w:rsidR="003657D5">
          <w:rPr>
            <w:noProof/>
            <w:webHidden/>
          </w:rPr>
          <w:tab/>
        </w:r>
        <w:r w:rsidR="00317801">
          <w:rPr>
            <w:noProof/>
            <w:webHidden/>
          </w:rPr>
          <w:fldChar w:fldCharType="begin"/>
        </w:r>
        <w:r w:rsidR="003657D5">
          <w:rPr>
            <w:noProof/>
            <w:webHidden/>
          </w:rPr>
          <w:instrText xml:space="preserve"> PAGEREF _Toc244956696 \h </w:instrText>
        </w:r>
        <w:r w:rsidR="00317801">
          <w:rPr>
            <w:noProof/>
            <w:webHidden/>
          </w:rPr>
        </w:r>
        <w:r w:rsidR="00317801">
          <w:rPr>
            <w:noProof/>
            <w:webHidden/>
          </w:rPr>
          <w:fldChar w:fldCharType="separate"/>
        </w:r>
        <w:r w:rsidR="003657D5">
          <w:rPr>
            <w:noProof/>
            <w:webHidden/>
          </w:rPr>
          <w:t>14</w:t>
        </w:r>
        <w:r w:rsidR="00317801">
          <w:rPr>
            <w:noProof/>
            <w:webHidden/>
          </w:rPr>
          <w:fldChar w:fldCharType="end"/>
        </w:r>
      </w:hyperlink>
    </w:p>
    <w:p w14:paraId="091B5727" w14:textId="77777777" w:rsidR="003657D5" w:rsidRDefault="00040BAA">
      <w:pPr>
        <w:pStyle w:val="TOC3"/>
        <w:rPr>
          <w:rFonts w:ascii="Calibri" w:hAnsi="Calibri"/>
          <w:noProof/>
          <w:sz w:val="22"/>
          <w:szCs w:val="22"/>
          <w:lang w:eastAsia="en-GB"/>
        </w:rPr>
      </w:pPr>
      <w:hyperlink w:anchor="_Toc244956697" w:history="1">
        <w:r w:rsidR="003657D5" w:rsidRPr="00ED1A42">
          <w:rPr>
            <w:rStyle w:val="Hyperlink"/>
            <w:noProof/>
          </w:rPr>
          <w:t>3.2.5</w:t>
        </w:r>
        <w:r w:rsidR="003657D5">
          <w:rPr>
            <w:rFonts w:ascii="Calibri" w:hAnsi="Calibri"/>
            <w:noProof/>
            <w:sz w:val="22"/>
            <w:szCs w:val="22"/>
            <w:lang w:eastAsia="en-GB"/>
          </w:rPr>
          <w:tab/>
        </w:r>
        <w:r w:rsidR="003657D5" w:rsidRPr="00ED1A42">
          <w:rPr>
            <w:rStyle w:val="Hyperlink"/>
            <w:noProof/>
          </w:rPr>
          <w:t>IRNSS</w:t>
        </w:r>
        <w:r w:rsidR="003657D5">
          <w:rPr>
            <w:noProof/>
            <w:webHidden/>
          </w:rPr>
          <w:tab/>
        </w:r>
        <w:r w:rsidR="00317801">
          <w:rPr>
            <w:noProof/>
            <w:webHidden/>
          </w:rPr>
          <w:fldChar w:fldCharType="begin"/>
        </w:r>
        <w:r w:rsidR="003657D5">
          <w:rPr>
            <w:noProof/>
            <w:webHidden/>
          </w:rPr>
          <w:instrText xml:space="preserve"> PAGEREF _Toc244956697 \h </w:instrText>
        </w:r>
        <w:r w:rsidR="00317801">
          <w:rPr>
            <w:noProof/>
            <w:webHidden/>
          </w:rPr>
        </w:r>
        <w:r w:rsidR="00317801">
          <w:rPr>
            <w:noProof/>
            <w:webHidden/>
          </w:rPr>
          <w:fldChar w:fldCharType="separate"/>
        </w:r>
        <w:r w:rsidR="003657D5">
          <w:rPr>
            <w:noProof/>
            <w:webHidden/>
          </w:rPr>
          <w:t>14</w:t>
        </w:r>
        <w:r w:rsidR="00317801">
          <w:rPr>
            <w:noProof/>
            <w:webHidden/>
          </w:rPr>
          <w:fldChar w:fldCharType="end"/>
        </w:r>
      </w:hyperlink>
    </w:p>
    <w:p w14:paraId="78EB188E" w14:textId="77777777" w:rsidR="003657D5" w:rsidRDefault="00040BAA">
      <w:pPr>
        <w:pStyle w:val="TOC2"/>
        <w:rPr>
          <w:rFonts w:ascii="Calibri" w:hAnsi="Calibri"/>
          <w:bCs w:val="0"/>
          <w:noProof/>
          <w:szCs w:val="22"/>
          <w:lang w:eastAsia="en-GB"/>
        </w:rPr>
      </w:pPr>
      <w:hyperlink w:anchor="_Toc244956698" w:history="1">
        <w:r w:rsidR="003657D5" w:rsidRPr="00ED1A42">
          <w:rPr>
            <w:rStyle w:val="Hyperlink"/>
            <w:noProof/>
            <w:lang w:eastAsia="en-GB"/>
          </w:rPr>
          <w:t>3.3</w:t>
        </w:r>
        <w:r w:rsidR="003657D5">
          <w:rPr>
            <w:rFonts w:ascii="Calibri" w:hAnsi="Calibri"/>
            <w:bCs w:val="0"/>
            <w:noProof/>
            <w:szCs w:val="22"/>
            <w:lang w:eastAsia="en-GB"/>
          </w:rPr>
          <w:tab/>
        </w:r>
        <w:r w:rsidR="003657D5" w:rsidRPr="00ED1A42">
          <w:rPr>
            <w:rStyle w:val="Hyperlink"/>
            <w:noProof/>
            <w:lang w:eastAsia="en-GB"/>
          </w:rPr>
          <w:t>GNSS Augmentation</w:t>
        </w:r>
        <w:r w:rsidR="003657D5">
          <w:rPr>
            <w:noProof/>
            <w:webHidden/>
          </w:rPr>
          <w:tab/>
        </w:r>
        <w:r w:rsidR="00317801">
          <w:rPr>
            <w:noProof/>
            <w:webHidden/>
          </w:rPr>
          <w:fldChar w:fldCharType="begin"/>
        </w:r>
        <w:r w:rsidR="003657D5">
          <w:rPr>
            <w:noProof/>
            <w:webHidden/>
          </w:rPr>
          <w:instrText xml:space="preserve"> PAGEREF _Toc244956698 \h </w:instrText>
        </w:r>
        <w:r w:rsidR="00317801">
          <w:rPr>
            <w:noProof/>
            <w:webHidden/>
          </w:rPr>
        </w:r>
        <w:r w:rsidR="00317801">
          <w:rPr>
            <w:noProof/>
            <w:webHidden/>
          </w:rPr>
          <w:fldChar w:fldCharType="separate"/>
        </w:r>
        <w:r w:rsidR="003657D5">
          <w:rPr>
            <w:noProof/>
            <w:webHidden/>
          </w:rPr>
          <w:t>14</w:t>
        </w:r>
        <w:r w:rsidR="00317801">
          <w:rPr>
            <w:noProof/>
            <w:webHidden/>
          </w:rPr>
          <w:fldChar w:fldCharType="end"/>
        </w:r>
      </w:hyperlink>
    </w:p>
    <w:p w14:paraId="6E19F1ED" w14:textId="77777777" w:rsidR="003657D5" w:rsidRDefault="00040BAA">
      <w:pPr>
        <w:pStyle w:val="TOC3"/>
        <w:rPr>
          <w:rFonts w:ascii="Calibri" w:hAnsi="Calibri"/>
          <w:noProof/>
          <w:sz w:val="22"/>
          <w:szCs w:val="22"/>
          <w:lang w:eastAsia="en-GB"/>
        </w:rPr>
      </w:pPr>
      <w:hyperlink w:anchor="_Toc244956699" w:history="1">
        <w:r w:rsidR="003657D5" w:rsidRPr="00ED1A42">
          <w:rPr>
            <w:rStyle w:val="Hyperlink"/>
            <w:noProof/>
          </w:rPr>
          <w:t>3.3.1</w:t>
        </w:r>
        <w:r w:rsidR="003657D5">
          <w:rPr>
            <w:rFonts w:ascii="Calibri" w:hAnsi="Calibri"/>
            <w:noProof/>
            <w:sz w:val="22"/>
            <w:szCs w:val="22"/>
            <w:lang w:eastAsia="en-GB"/>
          </w:rPr>
          <w:tab/>
        </w:r>
        <w:r w:rsidR="003657D5" w:rsidRPr="00ED1A42">
          <w:rPr>
            <w:rStyle w:val="Hyperlink"/>
            <w:noProof/>
          </w:rPr>
          <w:t>Ground Based Augmentation Systems (GBAS)</w:t>
        </w:r>
        <w:r w:rsidR="003657D5">
          <w:rPr>
            <w:noProof/>
            <w:webHidden/>
          </w:rPr>
          <w:tab/>
        </w:r>
        <w:r w:rsidR="00317801">
          <w:rPr>
            <w:noProof/>
            <w:webHidden/>
          </w:rPr>
          <w:fldChar w:fldCharType="begin"/>
        </w:r>
        <w:r w:rsidR="003657D5">
          <w:rPr>
            <w:noProof/>
            <w:webHidden/>
          </w:rPr>
          <w:instrText xml:space="preserve"> PAGEREF _Toc244956699 \h </w:instrText>
        </w:r>
        <w:r w:rsidR="00317801">
          <w:rPr>
            <w:noProof/>
            <w:webHidden/>
          </w:rPr>
        </w:r>
        <w:r w:rsidR="00317801">
          <w:rPr>
            <w:noProof/>
            <w:webHidden/>
          </w:rPr>
          <w:fldChar w:fldCharType="separate"/>
        </w:r>
        <w:r w:rsidR="003657D5">
          <w:rPr>
            <w:noProof/>
            <w:webHidden/>
          </w:rPr>
          <w:t>14</w:t>
        </w:r>
        <w:r w:rsidR="00317801">
          <w:rPr>
            <w:noProof/>
            <w:webHidden/>
          </w:rPr>
          <w:fldChar w:fldCharType="end"/>
        </w:r>
      </w:hyperlink>
    </w:p>
    <w:p w14:paraId="7462F220" w14:textId="77777777" w:rsidR="003657D5" w:rsidRDefault="00040BAA">
      <w:pPr>
        <w:pStyle w:val="TOC3"/>
        <w:rPr>
          <w:rFonts w:ascii="Calibri" w:hAnsi="Calibri"/>
          <w:noProof/>
          <w:sz w:val="22"/>
          <w:szCs w:val="22"/>
          <w:lang w:eastAsia="en-GB"/>
        </w:rPr>
      </w:pPr>
      <w:hyperlink w:anchor="_Toc244956700" w:history="1">
        <w:r w:rsidR="003657D5" w:rsidRPr="00ED1A42">
          <w:rPr>
            <w:rStyle w:val="Hyperlink"/>
            <w:noProof/>
          </w:rPr>
          <w:t>3.3.2</w:t>
        </w:r>
        <w:r w:rsidR="003657D5">
          <w:rPr>
            <w:rFonts w:ascii="Calibri" w:hAnsi="Calibri"/>
            <w:noProof/>
            <w:sz w:val="22"/>
            <w:szCs w:val="22"/>
            <w:lang w:eastAsia="en-GB"/>
          </w:rPr>
          <w:tab/>
        </w:r>
        <w:r w:rsidR="003657D5" w:rsidRPr="00ED1A42">
          <w:rPr>
            <w:rStyle w:val="Hyperlink"/>
            <w:noProof/>
          </w:rPr>
          <w:t>Space Based Augmentation Systems (SBAS)</w:t>
        </w:r>
        <w:r w:rsidR="003657D5">
          <w:rPr>
            <w:noProof/>
            <w:webHidden/>
          </w:rPr>
          <w:tab/>
        </w:r>
        <w:r w:rsidR="00317801">
          <w:rPr>
            <w:noProof/>
            <w:webHidden/>
          </w:rPr>
          <w:fldChar w:fldCharType="begin"/>
        </w:r>
        <w:r w:rsidR="003657D5">
          <w:rPr>
            <w:noProof/>
            <w:webHidden/>
          </w:rPr>
          <w:instrText xml:space="preserve"> PAGEREF _Toc244956700 \h </w:instrText>
        </w:r>
        <w:r w:rsidR="00317801">
          <w:rPr>
            <w:noProof/>
            <w:webHidden/>
          </w:rPr>
        </w:r>
        <w:r w:rsidR="00317801">
          <w:rPr>
            <w:noProof/>
            <w:webHidden/>
          </w:rPr>
          <w:fldChar w:fldCharType="separate"/>
        </w:r>
        <w:r w:rsidR="003657D5">
          <w:rPr>
            <w:noProof/>
            <w:webHidden/>
          </w:rPr>
          <w:t>15</w:t>
        </w:r>
        <w:r w:rsidR="00317801">
          <w:rPr>
            <w:noProof/>
            <w:webHidden/>
          </w:rPr>
          <w:fldChar w:fldCharType="end"/>
        </w:r>
      </w:hyperlink>
    </w:p>
    <w:p w14:paraId="12EFBE86" w14:textId="77777777" w:rsidR="003657D5" w:rsidRDefault="00040BAA">
      <w:pPr>
        <w:pStyle w:val="TOC2"/>
        <w:rPr>
          <w:rFonts w:ascii="Calibri" w:hAnsi="Calibri"/>
          <w:bCs w:val="0"/>
          <w:noProof/>
          <w:szCs w:val="22"/>
          <w:lang w:eastAsia="en-GB"/>
        </w:rPr>
      </w:pPr>
      <w:hyperlink w:anchor="_Toc244956701" w:history="1">
        <w:r w:rsidR="003657D5" w:rsidRPr="00ED1A42">
          <w:rPr>
            <w:rStyle w:val="Hyperlink"/>
            <w:noProof/>
            <w:lang w:eastAsia="en-GB"/>
          </w:rPr>
          <w:t>3.4</w:t>
        </w:r>
        <w:r w:rsidR="003657D5">
          <w:rPr>
            <w:rFonts w:ascii="Calibri" w:hAnsi="Calibri"/>
            <w:bCs w:val="0"/>
            <w:noProof/>
            <w:szCs w:val="22"/>
            <w:lang w:eastAsia="en-GB"/>
          </w:rPr>
          <w:tab/>
        </w:r>
        <w:r w:rsidR="003657D5" w:rsidRPr="00ED1A42">
          <w:rPr>
            <w:rStyle w:val="Hyperlink"/>
            <w:noProof/>
            <w:lang w:eastAsia="en-GB"/>
          </w:rPr>
          <w:t>The Future of GNSS</w:t>
        </w:r>
        <w:r w:rsidR="003657D5">
          <w:rPr>
            <w:noProof/>
            <w:webHidden/>
          </w:rPr>
          <w:tab/>
        </w:r>
        <w:r w:rsidR="00317801">
          <w:rPr>
            <w:noProof/>
            <w:webHidden/>
          </w:rPr>
          <w:fldChar w:fldCharType="begin"/>
        </w:r>
        <w:r w:rsidR="003657D5">
          <w:rPr>
            <w:noProof/>
            <w:webHidden/>
          </w:rPr>
          <w:instrText xml:space="preserve"> PAGEREF _Toc244956701 \h </w:instrText>
        </w:r>
        <w:r w:rsidR="00317801">
          <w:rPr>
            <w:noProof/>
            <w:webHidden/>
          </w:rPr>
        </w:r>
        <w:r w:rsidR="00317801">
          <w:rPr>
            <w:noProof/>
            <w:webHidden/>
          </w:rPr>
          <w:fldChar w:fldCharType="separate"/>
        </w:r>
        <w:r w:rsidR="003657D5">
          <w:rPr>
            <w:noProof/>
            <w:webHidden/>
          </w:rPr>
          <w:t>16</w:t>
        </w:r>
        <w:r w:rsidR="00317801">
          <w:rPr>
            <w:noProof/>
            <w:webHidden/>
          </w:rPr>
          <w:fldChar w:fldCharType="end"/>
        </w:r>
      </w:hyperlink>
    </w:p>
    <w:p w14:paraId="126CC8C4" w14:textId="77777777" w:rsidR="003657D5" w:rsidRDefault="00040BAA">
      <w:pPr>
        <w:pStyle w:val="TOC3"/>
        <w:rPr>
          <w:rFonts w:ascii="Calibri" w:hAnsi="Calibri"/>
          <w:noProof/>
          <w:sz w:val="22"/>
          <w:szCs w:val="22"/>
          <w:lang w:eastAsia="en-GB"/>
        </w:rPr>
      </w:pPr>
      <w:hyperlink w:anchor="_Toc244956702" w:history="1">
        <w:r w:rsidR="003657D5" w:rsidRPr="00ED1A42">
          <w:rPr>
            <w:rStyle w:val="Hyperlink"/>
            <w:noProof/>
          </w:rPr>
          <w:t>3.4.1</w:t>
        </w:r>
        <w:r w:rsidR="003657D5">
          <w:rPr>
            <w:rFonts w:ascii="Calibri" w:hAnsi="Calibri"/>
            <w:noProof/>
            <w:sz w:val="22"/>
            <w:szCs w:val="22"/>
            <w:lang w:eastAsia="en-GB"/>
          </w:rPr>
          <w:tab/>
        </w:r>
        <w:r w:rsidR="003657D5" w:rsidRPr="00ED1A42">
          <w:rPr>
            <w:rStyle w:val="Hyperlink"/>
            <w:noProof/>
          </w:rPr>
          <w:t>Current and Planned Evolution of Space-based GNSS Capabilities</w:t>
        </w:r>
        <w:r w:rsidR="003657D5">
          <w:rPr>
            <w:noProof/>
            <w:webHidden/>
          </w:rPr>
          <w:tab/>
        </w:r>
        <w:r w:rsidR="00317801">
          <w:rPr>
            <w:noProof/>
            <w:webHidden/>
          </w:rPr>
          <w:fldChar w:fldCharType="begin"/>
        </w:r>
        <w:r w:rsidR="003657D5">
          <w:rPr>
            <w:noProof/>
            <w:webHidden/>
          </w:rPr>
          <w:instrText xml:space="preserve"> PAGEREF _Toc244956702 \h </w:instrText>
        </w:r>
        <w:r w:rsidR="00317801">
          <w:rPr>
            <w:noProof/>
            <w:webHidden/>
          </w:rPr>
        </w:r>
        <w:r w:rsidR="00317801">
          <w:rPr>
            <w:noProof/>
            <w:webHidden/>
          </w:rPr>
          <w:fldChar w:fldCharType="separate"/>
        </w:r>
        <w:r w:rsidR="003657D5">
          <w:rPr>
            <w:noProof/>
            <w:webHidden/>
          </w:rPr>
          <w:t>16</w:t>
        </w:r>
        <w:r w:rsidR="00317801">
          <w:rPr>
            <w:noProof/>
            <w:webHidden/>
          </w:rPr>
          <w:fldChar w:fldCharType="end"/>
        </w:r>
      </w:hyperlink>
    </w:p>
    <w:p w14:paraId="725EAF83" w14:textId="77777777" w:rsidR="003657D5" w:rsidRDefault="00040BAA">
      <w:pPr>
        <w:pStyle w:val="TOC3"/>
        <w:rPr>
          <w:rFonts w:ascii="Calibri" w:hAnsi="Calibri"/>
          <w:noProof/>
          <w:sz w:val="22"/>
          <w:szCs w:val="22"/>
          <w:lang w:eastAsia="en-GB"/>
        </w:rPr>
      </w:pPr>
      <w:hyperlink w:anchor="_Toc244956703" w:history="1">
        <w:r w:rsidR="003657D5" w:rsidRPr="00ED1A42">
          <w:rPr>
            <w:rStyle w:val="Hyperlink"/>
            <w:noProof/>
          </w:rPr>
          <w:t>3.4.2</w:t>
        </w:r>
        <w:r w:rsidR="003657D5">
          <w:rPr>
            <w:rFonts w:ascii="Calibri" w:hAnsi="Calibri"/>
            <w:noProof/>
            <w:sz w:val="22"/>
            <w:szCs w:val="22"/>
            <w:lang w:eastAsia="en-GB"/>
          </w:rPr>
          <w:tab/>
        </w:r>
        <w:r w:rsidR="003657D5" w:rsidRPr="00ED1A42">
          <w:rPr>
            <w:rStyle w:val="Hyperlink"/>
            <w:noProof/>
          </w:rPr>
          <w:t>GNSS Strategy</w:t>
        </w:r>
        <w:r w:rsidR="003657D5">
          <w:rPr>
            <w:noProof/>
            <w:webHidden/>
          </w:rPr>
          <w:tab/>
        </w:r>
        <w:r w:rsidR="00317801">
          <w:rPr>
            <w:noProof/>
            <w:webHidden/>
          </w:rPr>
          <w:fldChar w:fldCharType="begin"/>
        </w:r>
        <w:r w:rsidR="003657D5">
          <w:rPr>
            <w:noProof/>
            <w:webHidden/>
          </w:rPr>
          <w:instrText xml:space="preserve"> PAGEREF _Toc244956703 \h </w:instrText>
        </w:r>
        <w:r w:rsidR="00317801">
          <w:rPr>
            <w:noProof/>
            <w:webHidden/>
          </w:rPr>
        </w:r>
        <w:r w:rsidR="00317801">
          <w:rPr>
            <w:noProof/>
            <w:webHidden/>
          </w:rPr>
          <w:fldChar w:fldCharType="separate"/>
        </w:r>
        <w:r w:rsidR="003657D5">
          <w:rPr>
            <w:noProof/>
            <w:webHidden/>
          </w:rPr>
          <w:t>16</w:t>
        </w:r>
        <w:r w:rsidR="00317801">
          <w:rPr>
            <w:noProof/>
            <w:webHidden/>
          </w:rPr>
          <w:fldChar w:fldCharType="end"/>
        </w:r>
      </w:hyperlink>
    </w:p>
    <w:p w14:paraId="35802A27" w14:textId="77777777" w:rsidR="003657D5" w:rsidRDefault="00040BAA">
      <w:pPr>
        <w:pStyle w:val="TOC2"/>
        <w:rPr>
          <w:rFonts w:ascii="Calibri" w:hAnsi="Calibri"/>
          <w:bCs w:val="0"/>
          <w:noProof/>
          <w:szCs w:val="22"/>
          <w:lang w:eastAsia="en-GB"/>
        </w:rPr>
      </w:pPr>
      <w:hyperlink w:anchor="_Toc244956704" w:history="1">
        <w:r w:rsidR="003657D5" w:rsidRPr="00ED1A42">
          <w:rPr>
            <w:rStyle w:val="Hyperlink"/>
            <w:noProof/>
            <w:lang w:eastAsia="en-GB"/>
          </w:rPr>
          <w:t>3.5</w:t>
        </w:r>
        <w:r w:rsidR="003657D5">
          <w:rPr>
            <w:rFonts w:ascii="Calibri" w:hAnsi="Calibri"/>
            <w:bCs w:val="0"/>
            <w:noProof/>
            <w:szCs w:val="22"/>
            <w:lang w:eastAsia="en-GB"/>
          </w:rPr>
          <w:tab/>
        </w:r>
        <w:r w:rsidR="003657D5" w:rsidRPr="00ED1A42">
          <w:rPr>
            <w:rStyle w:val="Hyperlink"/>
            <w:noProof/>
            <w:lang w:eastAsia="en-GB"/>
          </w:rPr>
          <w:t>eLORAN / CHAYKA</w:t>
        </w:r>
        <w:r w:rsidR="003657D5">
          <w:rPr>
            <w:noProof/>
            <w:webHidden/>
          </w:rPr>
          <w:tab/>
        </w:r>
        <w:r w:rsidR="00317801">
          <w:rPr>
            <w:noProof/>
            <w:webHidden/>
          </w:rPr>
          <w:fldChar w:fldCharType="begin"/>
        </w:r>
        <w:r w:rsidR="003657D5">
          <w:rPr>
            <w:noProof/>
            <w:webHidden/>
          </w:rPr>
          <w:instrText xml:space="preserve"> PAGEREF _Toc244956704 \h </w:instrText>
        </w:r>
        <w:r w:rsidR="00317801">
          <w:rPr>
            <w:noProof/>
            <w:webHidden/>
          </w:rPr>
        </w:r>
        <w:r w:rsidR="00317801">
          <w:rPr>
            <w:noProof/>
            <w:webHidden/>
          </w:rPr>
          <w:fldChar w:fldCharType="separate"/>
        </w:r>
        <w:r w:rsidR="003657D5">
          <w:rPr>
            <w:noProof/>
            <w:webHidden/>
          </w:rPr>
          <w:t>17</w:t>
        </w:r>
        <w:r w:rsidR="00317801">
          <w:rPr>
            <w:noProof/>
            <w:webHidden/>
          </w:rPr>
          <w:fldChar w:fldCharType="end"/>
        </w:r>
      </w:hyperlink>
    </w:p>
    <w:p w14:paraId="10DDF3DC" w14:textId="77777777" w:rsidR="003657D5" w:rsidRDefault="00040BAA">
      <w:pPr>
        <w:pStyle w:val="TOC2"/>
        <w:rPr>
          <w:rFonts w:ascii="Calibri" w:hAnsi="Calibri"/>
          <w:bCs w:val="0"/>
          <w:noProof/>
          <w:szCs w:val="22"/>
          <w:lang w:eastAsia="en-GB"/>
        </w:rPr>
      </w:pPr>
      <w:hyperlink w:anchor="_Toc244956705" w:history="1">
        <w:r w:rsidR="003657D5" w:rsidRPr="00ED1A42">
          <w:rPr>
            <w:rStyle w:val="Hyperlink"/>
            <w:noProof/>
            <w:lang w:eastAsia="en-GB"/>
          </w:rPr>
          <w:t>3.6</w:t>
        </w:r>
        <w:r w:rsidR="003657D5">
          <w:rPr>
            <w:rFonts w:ascii="Calibri" w:hAnsi="Calibri"/>
            <w:bCs w:val="0"/>
            <w:noProof/>
            <w:szCs w:val="22"/>
            <w:lang w:eastAsia="en-GB"/>
          </w:rPr>
          <w:tab/>
        </w:r>
        <w:r w:rsidR="003657D5" w:rsidRPr="00ED1A42">
          <w:rPr>
            <w:rStyle w:val="Hyperlink"/>
            <w:noProof/>
            <w:lang w:eastAsia="en-GB"/>
          </w:rPr>
          <w:t>VTS Radar</w:t>
        </w:r>
        <w:r w:rsidR="003657D5">
          <w:rPr>
            <w:noProof/>
            <w:webHidden/>
          </w:rPr>
          <w:tab/>
        </w:r>
        <w:r w:rsidR="00317801">
          <w:rPr>
            <w:noProof/>
            <w:webHidden/>
          </w:rPr>
          <w:fldChar w:fldCharType="begin"/>
        </w:r>
        <w:r w:rsidR="003657D5">
          <w:rPr>
            <w:noProof/>
            <w:webHidden/>
          </w:rPr>
          <w:instrText xml:space="preserve"> PAGEREF _Toc244956705 \h </w:instrText>
        </w:r>
        <w:r w:rsidR="00317801">
          <w:rPr>
            <w:noProof/>
            <w:webHidden/>
          </w:rPr>
        </w:r>
        <w:r w:rsidR="00317801">
          <w:rPr>
            <w:noProof/>
            <w:webHidden/>
          </w:rPr>
          <w:fldChar w:fldCharType="separate"/>
        </w:r>
        <w:r w:rsidR="003657D5">
          <w:rPr>
            <w:noProof/>
            <w:webHidden/>
          </w:rPr>
          <w:t>18</w:t>
        </w:r>
        <w:r w:rsidR="00317801">
          <w:rPr>
            <w:noProof/>
            <w:webHidden/>
          </w:rPr>
          <w:fldChar w:fldCharType="end"/>
        </w:r>
      </w:hyperlink>
    </w:p>
    <w:p w14:paraId="2DE102A9" w14:textId="77777777" w:rsidR="003657D5" w:rsidRDefault="00040BAA">
      <w:pPr>
        <w:pStyle w:val="TOC2"/>
        <w:rPr>
          <w:rFonts w:ascii="Calibri" w:hAnsi="Calibri"/>
          <w:bCs w:val="0"/>
          <w:noProof/>
          <w:szCs w:val="22"/>
          <w:lang w:eastAsia="en-GB"/>
        </w:rPr>
      </w:pPr>
      <w:hyperlink w:anchor="_Toc244956706" w:history="1">
        <w:r w:rsidR="003657D5" w:rsidRPr="00ED1A42">
          <w:rPr>
            <w:rStyle w:val="Hyperlink"/>
            <w:noProof/>
            <w:lang w:eastAsia="en-GB"/>
          </w:rPr>
          <w:t>3.7</w:t>
        </w:r>
        <w:r w:rsidR="003657D5">
          <w:rPr>
            <w:rFonts w:ascii="Calibri" w:hAnsi="Calibri"/>
            <w:bCs w:val="0"/>
            <w:noProof/>
            <w:szCs w:val="22"/>
            <w:lang w:eastAsia="en-GB"/>
          </w:rPr>
          <w:tab/>
        </w:r>
        <w:r w:rsidR="003657D5" w:rsidRPr="00ED1A42">
          <w:rPr>
            <w:rStyle w:val="Hyperlink"/>
            <w:noProof/>
            <w:lang w:eastAsia="en-GB"/>
          </w:rPr>
          <w:t>Radar and Racons</w:t>
        </w:r>
        <w:r w:rsidR="003657D5">
          <w:rPr>
            <w:noProof/>
            <w:webHidden/>
          </w:rPr>
          <w:tab/>
        </w:r>
        <w:r w:rsidR="00317801">
          <w:rPr>
            <w:noProof/>
            <w:webHidden/>
          </w:rPr>
          <w:fldChar w:fldCharType="begin"/>
        </w:r>
        <w:r w:rsidR="003657D5">
          <w:rPr>
            <w:noProof/>
            <w:webHidden/>
          </w:rPr>
          <w:instrText xml:space="preserve"> PAGEREF _Toc244956706 \h </w:instrText>
        </w:r>
        <w:r w:rsidR="00317801">
          <w:rPr>
            <w:noProof/>
            <w:webHidden/>
          </w:rPr>
        </w:r>
        <w:r w:rsidR="00317801">
          <w:rPr>
            <w:noProof/>
            <w:webHidden/>
          </w:rPr>
          <w:fldChar w:fldCharType="separate"/>
        </w:r>
        <w:r w:rsidR="003657D5">
          <w:rPr>
            <w:noProof/>
            <w:webHidden/>
          </w:rPr>
          <w:t>18</w:t>
        </w:r>
        <w:r w:rsidR="00317801">
          <w:rPr>
            <w:noProof/>
            <w:webHidden/>
          </w:rPr>
          <w:fldChar w:fldCharType="end"/>
        </w:r>
      </w:hyperlink>
    </w:p>
    <w:p w14:paraId="2C2FC8AA" w14:textId="77777777" w:rsidR="003657D5" w:rsidRDefault="00040BAA">
      <w:pPr>
        <w:pStyle w:val="TOC3"/>
        <w:rPr>
          <w:rFonts w:ascii="Calibri" w:hAnsi="Calibri"/>
          <w:noProof/>
          <w:sz w:val="22"/>
          <w:szCs w:val="22"/>
          <w:lang w:eastAsia="en-GB"/>
        </w:rPr>
      </w:pPr>
      <w:hyperlink w:anchor="_Toc244956707" w:history="1">
        <w:r w:rsidR="003657D5" w:rsidRPr="00ED1A42">
          <w:rPr>
            <w:rStyle w:val="Hyperlink"/>
            <w:noProof/>
          </w:rPr>
          <w:t>3.7.1</w:t>
        </w:r>
        <w:r w:rsidR="003657D5">
          <w:rPr>
            <w:rFonts w:ascii="Calibri" w:hAnsi="Calibri"/>
            <w:noProof/>
            <w:sz w:val="22"/>
            <w:szCs w:val="22"/>
            <w:lang w:eastAsia="en-GB"/>
          </w:rPr>
          <w:tab/>
        </w:r>
        <w:r w:rsidR="003657D5" w:rsidRPr="00ED1A42">
          <w:rPr>
            <w:rStyle w:val="Hyperlink"/>
            <w:noProof/>
          </w:rPr>
          <w:t>Shipborne radars</w:t>
        </w:r>
        <w:r w:rsidR="003657D5">
          <w:rPr>
            <w:noProof/>
            <w:webHidden/>
          </w:rPr>
          <w:tab/>
        </w:r>
        <w:r w:rsidR="00317801">
          <w:rPr>
            <w:noProof/>
            <w:webHidden/>
          </w:rPr>
          <w:fldChar w:fldCharType="begin"/>
        </w:r>
        <w:r w:rsidR="003657D5">
          <w:rPr>
            <w:noProof/>
            <w:webHidden/>
          </w:rPr>
          <w:instrText xml:space="preserve"> PAGEREF _Toc244956707 \h </w:instrText>
        </w:r>
        <w:r w:rsidR="00317801">
          <w:rPr>
            <w:noProof/>
            <w:webHidden/>
          </w:rPr>
        </w:r>
        <w:r w:rsidR="00317801">
          <w:rPr>
            <w:noProof/>
            <w:webHidden/>
          </w:rPr>
          <w:fldChar w:fldCharType="separate"/>
        </w:r>
        <w:r w:rsidR="003657D5">
          <w:rPr>
            <w:noProof/>
            <w:webHidden/>
          </w:rPr>
          <w:t>18</w:t>
        </w:r>
        <w:r w:rsidR="00317801">
          <w:rPr>
            <w:noProof/>
            <w:webHidden/>
          </w:rPr>
          <w:fldChar w:fldCharType="end"/>
        </w:r>
      </w:hyperlink>
    </w:p>
    <w:p w14:paraId="4031EF3C" w14:textId="77777777" w:rsidR="003657D5" w:rsidRDefault="00040BAA">
      <w:pPr>
        <w:pStyle w:val="TOC3"/>
        <w:rPr>
          <w:rFonts w:ascii="Calibri" w:hAnsi="Calibri"/>
          <w:noProof/>
          <w:sz w:val="22"/>
          <w:szCs w:val="22"/>
          <w:lang w:eastAsia="en-GB"/>
        </w:rPr>
      </w:pPr>
      <w:hyperlink w:anchor="_Toc244956708" w:history="1">
        <w:r w:rsidR="003657D5" w:rsidRPr="00ED1A42">
          <w:rPr>
            <w:rStyle w:val="Hyperlink"/>
            <w:noProof/>
          </w:rPr>
          <w:t>3.7.2</w:t>
        </w:r>
        <w:r w:rsidR="003657D5">
          <w:rPr>
            <w:rFonts w:ascii="Calibri" w:hAnsi="Calibri"/>
            <w:noProof/>
            <w:sz w:val="22"/>
            <w:szCs w:val="22"/>
            <w:lang w:eastAsia="en-GB"/>
          </w:rPr>
          <w:tab/>
        </w:r>
        <w:r w:rsidR="003657D5" w:rsidRPr="00ED1A42">
          <w:rPr>
            <w:rStyle w:val="Hyperlink"/>
            <w:noProof/>
          </w:rPr>
          <w:t>Radar map-matching / Radar tagging</w:t>
        </w:r>
        <w:r w:rsidR="003657D5">
          <w:rPr>
            <w:noProof/>
            <w:webHidden/>
          </w:rPr>
          <w:tab/>
        </w:r>
        <w:r w:rsidR="00317801">
          <w:rPr>
            <w:noProof/>
            <w:webHidden/>
          </w:rPr>
          <w:fldChar w:fldCharType="begin"/>
        </w:r>
        <w:r w:rsidR="003657D5">
          <w:rPr>
            <w:noProof/>
            <w:webHidden/>
          </w:rPr>
          <w:instrText xml:space="preserve"> PAGEREF _Toc244956708 \h </w:instrText>
        </w:r>
        <w:r w:rsidR="00317801">
          <w:rPr>
            <w:noProof/>
            <w:webHidden/>
          </w:rPr>
        </w:r>
        <w:r w:rsidR="00317801">
          <w:rPr>
            <w:noProof/>
            <w:webHidden/>
          </w:rPr>
          <w:fldChar w:fldCharType="separate"/>
        </w:r>
        <w:r w:rsidR="003657D5">
          <w:rPr>
            <w:noProof/>
            <w:webHidden/>
          </w:rPr>
          <w:t>18</w:t>
        </w:r>
        <w:r w:rsidR="00317801">
          <w:rPr>
            <w:noProof/>
            <w:webHidden/>
          </w:rPr>
          <w:fldChar w:fldCharType="end"/>
        </w:r>
      </w:hyperlink>
    </w:p>
    <w:p w14:paraId="56B3A397" w14:textId="77777777" w:rsidR="003657D5" w:rsidRDefault="00040BAA">
      <w:pPr>
        <w:pStyle w:val="TOC3"/>
        <w:rPr>
          <w:rFonts w:ascii="Calibri" w:hAnsi="Calibri"/>
          <w:noProof/>
          <w:sz w:val="22"/>
          <w:szCs w:val="22"/>
          <w:lang w:eastAsia="en-GB"/>
        </w:rPr>
      </w:pPr>
      <w:hyperlink w:anchor="_Toc244956709" w:history="1">
        <w:r w:rsidR="003657D5" w:rsidRPr="00ED1A42">
          <w:rPr>
            <w:rStyle w:val="Hyperlink"/>
            <w:noProof/>
          </w:rPr>
          <w:t>3.7.3</w:t>
        </w:r>
        <w:r w:rsidR="003657D5">
          <w:rPr>
            <w:rFonts w:ascii="Calibri" w:hAnsi="Calibri"/>
            <w:noProof/>
            <w:sz w:val="22"/>
            <w:szCs w:val="22"/>
            <w:lang w:eastAsia="en-GB"/>
          </w:rPr>
          <w:tab/>
        </w:r>
        <w:r w:rsidR="003657D5" w:rsidRPr="00ED1A42">
          <w:rPr>
            <w:rStyle w:val="Hyperlink"/>
            <w:noProof/>
          </w:rPr>
          <w:t>Racons</w:t>
        </w:r>
        <w:r w:rsidR="003657D5">
          <w:rPr>
            <w:noProof/>
            <w:webHidden/>
          </w:rPr>
          <w:tab/>
        </w:r>
        <w:r w:rsidR="00317801">
          <w:rPr>
            <w:noProof/>
            <w:webHidden/>
          </w:rPr>
          <w:fldChar w:fldCharType="begin"/>
        </w:r>
        <w:r w:rsidR="003657D5">
          <w:rPr>
            <w:noProof/>
            <w:webHidden/>
          </w:rPr>
          <w:instrText xml:space="preserve"> PAGEREF _Toc244956709 \h </w:instrText>
        </w:r>
        <w:r w:rsidR="00317801">
          <w:rPr>
            <w:noProof/>
            <w:webHidden/>
          </w:rPr>
        </w:r>
        <w:r w:rsidR="00317801">
          <w:rPr>
            <w:noProof/>
            <w:webHidden/>
          </w:rPr>
          <w:fldChar w:fldCharType="separate"/>
        </w:r>
        <w:r w:rsidR="003657D5">
          <w:rPr>
            <w:noProof/>
            <w:webHidden/>
          </w:rPr>
          <w:t>19</w:t>
        </w:r>
        <w:r w:rsidR="00317801">
          <w:rPr>
            <w:noProof/>
            <w:webHidden/>
          </w:rPr>
          <w:fldChar w:fldCharType="end"/>
        </w:r>
      </w:hyperlink>
    </w:p>
    <w:p w14:paraId="4497CD0B" w14:textId="77777777" w:rsidR="003657D5" w:rsidRDefault="00040BAA">
      <w:pPr>
        <w:pStyle w:val="TOC2"/>
        <w:rPr>
          <w:rFonts w:ascii="Calibri" w:hAnsi="Calibri"/>
          <w:bCs w:val="0"/>
          <w:noProof/>
          <w:szCs w:val="22"/>
          <w:lang w:eastAsia="en-GB"/>
        </w:rPr>
      </w:pPr>
      <w:hyperlink w:anchor="_Toc244956710" w:history="1">
        <w:r w:rsidR="003657D5" w:rsidRPr="00ED1A42">
          <w:rPr>
            <w:rStyle w:val="Hyperlink"/>
            <w:noProof/>
            <w:lang w:eastAsia="en-GB"/>
          </w:rPr>
          <w:t>3.8</w:t>
        </w:r>
        <w:r w:rsidR="003657D5">
          <w:rPr>
            <w:rFonts w:ascii="Calibri" w:hAnsi="Calibri"/>
            <w:bCs w:val="0"/>
            <w:noProof/>
            <w:szCs w:val="22"/>
            <w:lang w:eastAsia="en-GB"/>
          </w:rPr>
          <w:tab/>
        </w:r>
        <w:r w:rsidR="003657D5" w:rsidRPr="00ED1A42">
          <w:rPr>
            <w:rStyle w:val="Hyperlink"/>
            <w:noProof/>
            <w:lang w:eastAsia="en-GB"/>
          </w:rPr>
          <w:t>Automatic Identification System (AIS)</w:t>
        </w:r>
        <w:r w:rsidR="003657D5">
          <w:rPr>
            <w:noProof/>
            <w:webHidden/>
          </w:rPr>
          <w:tab/>
        </w:r>
        <w:r w:rsidR="00317801">
          <w:rPr>
            <w:noProof/>
            <w:webHidden/>
          </w:rPr>
          <w:fldChar w:fldCharType="begin"/>
        </w:r>
        <w:r w:rsidR="003657D5">
          <w:rPr>
            <w:noProof/>
            <w:webHidden/>
          </w:rPr>
          <w:instrText xml:space="preserve"> PAGEREF _Toc244956710 \h </w:instrText>
        </w:r>
        <w:r w:rsidR="00317801">
          <w:rPr>
            <w:noProof/>
            <w:webHidden/>
          </w:rPr>
        </w:r>
        <w:r w:rsidR="00317801">
          <w:rPr>
            <w:noProof/>
            <w:webHidden/>
          </w:rPr>
          <w:fldChar w:fldCharType="separate"/>
        </w:r>
        <w:r w:rsidR="003657D5">
          <w:rPr>
            <w:noProof/>
            <w:webHidden/>
          </w:rPr>
          <w:t>19</w:t>
        </w:r>
        <w:r w:rsidR="00317801">
          <w:rPr>
            <w:noProof/>
            <w:webHidden/>
          </w:rPr>
          <w:fldChar w:fldCharType="end"/>
        </w:r>
      </w:hyperlink>
    </w:p>
    <w:p w14:paraId="0EA1FC23" w14:textId="77777777" w:rsidR="003657D5" w:rsidRDefault="00040BAA">
      <w:pPr>
        <w:pStyle w:val="TOC2"/>
        <w:rPr>
          <w:rFonts w:ascii="Calibri" w:hAnsi="Calibri"/>
          <w:bCs w:val="0"/>
          <w:noProof/>
          <w:szCs w:val="22"/>
          <w:lang w:eastAsia="en-GB"/>
        </w:rPr>
      </w:pPr>
      <w:hyperlink w:anchor="_Toc244956711" w:history="1">
        <w:r w:rsidR="003657D5" w:rsidRPr="00ED1A42">
          <w:rPr>
            <w:rStyle w:val="Hyperlink"/>
            <w:noProof/>
            <w:lang w:eastAsia="en-GB"/>
          </w:rPr>
          <w:t>3.9</w:t>
        </w:r>
        <w:r w:rsidR="003657D5">
          <w:rPr>
            <w:rFonts w:ascii="Calibri" w:hAnsi="Calibri"/>
            <w:bCs w:val="0"/>
            <w:noProof/>
            <w:szCs w:val="22"/>
            <w:lang w:eastAsia="en-GB"/>
          </w:rPr>
          <w:tab/>
        </w:r>
        <w:r w:rsidR="003657D5" w:rsidRPr="00ED1A42">
          <w:rPr>
            <w:rStyle w:val="Hyperlink"/>
            <w:noProof/>
            <w:lang w:eastAsia="en-GB"/>
          </w:rPr>
          <w:t>Future Systems (New Functionality of Existing Systems)</w:t>
        </w:r>
        <w:r w:rsidR="003657D5">
          <w:rPr>
            <w:noProof/>
            <w:webHidden/>
          </w:rPr>
          <w:tab/>
        </w:r>
        <w:r w:rsidR="00317801">
          <w:rPr>
            <w:noProof/>
            <w:webHidden/>
          </w:rPr>
          <w:fldChar w:fldCharType="begin"/>
        </w:r>
        <w:r w:rsidR="003657D5">
          <w:rPr>
            <w:noProof/>
            <w:webHidden/>
          </w:rPr>
          <w:instrText xml:space="preserve"> PAGEREF _Toc244956711 \h </w:instrText>
        </w:r>
        <w:r w:rsidR="00317801">
          <w:rPr>
            <w:noProof/>
            <w:webHidden/>
          </w:rPr>
        </w:r>
        <w:r w:rsidR="00317801">
          <w:rPr>
            <w:noProof/>
            <w:webHidden/>
          </w:rPr>
          <w:fldChar w:fldCharType="separate"/>
        </w:r>
        <w:r w:rsidR="003657D5">
          <w:rPr>
            <w:noProof/>
            <w:webHidden/>
          </w:rPr>
          <w:t>19</w:t>
        </w:r>
        <w:r w:rsidR="00317801">
          <w:rPr>
            <w:noProof/>
            <w:webHidden/>
          </w:rPr>
          <w:fldChar w:fldCharType="end"/>
        </w:r>
      </w:hyperlink>
    </w:p>
    <w:p w14:paraId="775275B8" w14:textId="77777777" w:rsidR="003657D5" w:rsidRDefault="00040BAA">
      <w:pPr>
        <w:pStyle w:val="TOC3"/>
        <w:rPr>
          <w:rFonts w:ascii="Calibri" w:hAnsi="Calibri"/>
          <w:noProof/>
          <w:sz w:val="22"/>
          <w:szCs w:val="22"/>
          <w:lang w:eastAsia="en-GB"/>
        </w:rPr>
      </w:pPr>
      <w:hyperlink w:anchor="_Toc244956712" w:history="1">
        <w:r w:rsidR="003657D5" w:rsidRPr="00ED1A42">
          <w:rPr>
            <w:rStyle w:val="Hyperlink"/>
            <w:noProof/>
          </w:rPr>
          <w:t>3.9.1</w:t>
        </w:r>
        <w:r w:rsidR="003657D5">
          <w:rPr>
            <w:rFonts w:ascii="Calibri" w:hAnsi="Calibri"/>
            <w:noProof/>
            <w:sz w:val="22"/>
            <w:szCs w:val="22"/>
            <w:lang w:eastAsia="en-GB"/>
          </w:rPr>
          <w:tab/>
        </w:r>
        <w:r w:rsidR="003657D5" w:rsidRPr="00ED1A42">
          <w:rPr>
            <w:rStyle w:val="Hyperlink"/>
            <w:noProof/>
          </w:rPr>
          <w:t>Future systems (R-Mode on MF beacon and AIS)</w:t>
        </w:r>
        <w:r w:rsidR="003657D5">
          <w:rPr>
            <w:noProof/>
            <w:webHidden/>
          </w:rPr>
          <w:tab/>
        </w:r>
        <w:r w:rsidR="00317801">
          <w:rPr>
            <w:noProof/>
            <w:webHidden/>
          </w:rPr>
          <w:fldChar w:fldCharType="begin"/>
        </w:r>
        <w:r w:rsidR="003657D5">
          <w:rPr>
            <w:noProof/>
            <w:webHidden/>
          </w:rPr>
          <w:instrText xml:space="preserve"> PAGEREF _Toc244956712 \h </w:instrText>
        </w:r>
        <w:r w:rsidR="00317801">
          <w:rPr>
            <w:noProof/>
            <w:webHidden/>
          </w:rPr>
        </w:r>
        <w:r w:rsidR="00317801">
          <w:rPr>
            <w:noProof/>
            <w:webHidden/>
          </w:rPr>
          <w:fldChar w:fldCharType="separate"/>
        </w:r>
        <w:r w:rsidR="003657D5">
          <w:rPr>
            <w:noProof/>
            <w:webHidden/>
          </w:rPr>
          <w:t>19</w:t>
        </w:r>
        <w:r w:rsidR="00317801">
          <w:rPr>
            <w:noProof/>
            <w:webHidden/>
          </w:rPr>
          <w:fldChar w:fldCharType="end"/>
        </w:r>
      </w:hyperlink>
    </w:p>
    <w:p w14:paraId="317B1E16" w14:textId="77777777" w:rsidR="003657D5" w:rsidRDefault="00040BAA">
      <w:pPr>
        <w:pStyle w:val="TOC1"/>
        <w:rPr>
          <w:rFonts w:ascii="Calibri" w:hAnsi="Calibri" w:cs="Times New Roman"/>
          <w:b w:val="0"/>
          <w:bCs w:val="0"/>
          <w:caps w:val="0"/>
          <w:noProof/>
          <w:szCs w:val="22"/>
          <w:lang w:eastAsia="en-GB"/>
        </w:rPr>
      </w:pPr>
      <w:hyperlink w:anchor="_Toc244956713" w:history="1">
        <w:r w:rsidR="003657D5" w:rsidRPr="00ED1A42">
          <w:rPr>
            <w:rStyle w:val="Hyperlink"/>
            <w:noProof/>
          </w:rPr>
          <w:t>4</w:t>
        </w:r>
        <w:r w:rsidR="003657D5">
          <w:rPr>
            <w:rFonts w:ascii="Calibri" w:hAnsi="Calibri" w:cs="Times New Roman"/>
            <w:b w:val="0"/>
            <w:bCs w:val="0"/>
            <w:caps w:val="0"/>
            <w:noProof/>
            <w:szCs w:val="22"/>
            <w:lang w:eastAsia="en-GB"/>
          </w:rPr>
          <w:tab/>
        </w:r>
        <w:r w:rsidR="003657D5" w:rsidRPr="00ED1A42">
          <w:rPr>
            <w:rStyle w:val="Hyperlink"/>
            <w:noProof/>
          </w:rPr>
          <w:t>nON-rADIO pOSITION fIXING</w:t>
        </w:r>
        <w:r w:rsidR="003657D5">
          <w:rPr>
            <w:noProof/>
            <w:webHidden/>
          </w:rPr>
          <w:tab/>
        </w:r>
        <w:r w:rsidR="00317801">
          <w:rPr>
            <w:noProof/>
            <w:webHidden/>
          </w:rPr>
          <w:fldChar w:fldCharType="begin"/>
        </w:r>
        <w:r w:rsidR="003657D5">
          <w:rPr>
            <w:noProof/>
            <w:webHidden/>
          </w:rPr>
          <w:instrText xml:space="preserve"> PAGEREF _Toc244956713 \h </w:instrText>
        </w:r>
        <w:r w:rsidR="00317801">
          <w:rPr>
            <w:noProof/>
            <w:webHidden/>
          </w:rPr>
        </w:r>
        <w:r w:rsidR="00317801">
          <w:rPr>
            <w:noProof/>
            <w:webHidden/>
          </w:rPr>
          <w:fldChar w:fldCharType="separate"/>
        </w:r>
        <w:r w:rsidR="003657D5">
          <w:rPr>
            <w:noProof/>
            <w:webHidden/>
          </w:rPr>
          <w:t>19</w:t>
        </w:r>
        <w:r w:rsidR="00317801">
          <w:rPr>
            <w:noProof/>
            <w:webHidden/>
          </w:rPr>
          <w:fldChar w:fldCharType="end"/>
        </w:r>
      </w:hyperlink>
    </w:p>
    <w:p w14:paraId="5B3E10C6" w14:textId="77777777" w:rsidR="003657D5" w:rsidRDefault="00040BAA">
      <w:pPr>
        <w:pStyle w:val="TOC2"/>
        <w:rPr>
          <w:rFonts w:ascii="Calibri" w:hAnsi="Calibri"/>
          <w:bCs w:val="0"/>
          <w:noProof/>
          <w:szCs w:val="22"/>
          <w:lang w:eastAsia="en-GB"/>
        </w:rPr>
      </w:pPr>
      <w:hyperlink w:anchor="_Toc244956714" w:history="1">
        <w:r w:rsidR="003657D5" w:rsidRPr="00ED1A42">
          <w:rPr>
            <w:rStyle w:val="Hyperlink"/>
            <w:noProof/>
            <w:lang w:eastAsia="en-GB"/>
          </w:rPr>
          <w:t>4.1</w:t>
        </w:r>
        <w:r w:rsidR="003657D5">
          <w:rPr>
            <w:rFonts w:ascii="Calibri" w:hAnsi="Calibri"/>
            <w:bCs w:val="0"/>
            <w:noProof/>
            <w:szCs w:val="22"/>
            <w:lang w:eastAsia="en-GB"/>
          </w:rPr>
          <w:tab/>
        </w:r>
        <w:r w:rsidR="003657D5" w:rsidRPr="00ED1A42">
          <w:rPr>
            <w:rStyle w:val="Hyperlink"/>
            <w:noProof/>
            <w:lang w:eastAsia="en-GB"/>
          </w:rPr>
          <w:t>Integration of visual information</w:t>
        </w:r>
        <w:r w:rsidR="003657D5">
          <w:rPr>
            <w:noProof/>
            <w:webHidden/>
          </w:rPr>
          <w:tab/>
        </w:r>
        <w:r w:rsidR="00317801">
          <w:rPr>
            <w:noProof/>
            <w:webHidden/>
          </w:rPr>
          <w:fldChar w:fldCharType="begin"/>
        </w:r>
        <w:r w:rsidR="003657D5">
          <w:rPr>
            <w:noProof/>
            <w:webHidden/>
          </w:rPr>
          <w:instrText xml:space="preserve"> PAGEREF _Toc244956714 \h </w:instrText>
        </w:r>
        <w:r w:rsidR="00317801">
          <w:rPr>
            <w:noProof/>
            <w:webHidden/>
          </w:rPr>
        </w:r>
        <w:r w:rsidR="00317801">
          <w:rPr>
            <w:noProof/>
            <w:webHidden/>
          </w:rPr>
          <w:fldChar w:fldCharType="separate"/>
        </w:r>
        <w:r w:rsidR="003657D5">
          <w:rPr>
            <w:noProof/>
            <w:webHidden/>
          </w:rPr>
          <w:t>20</w:t>
        </w:r>
        <w:r w:rsidR="00317801">
          <w:rPr>
            <w:noProof/>
            <w:webHidden/>
          </w:rPr>
          <w:fldChar w:fldCharType="end"/>
        </w:r>
      </w:hyperlink>
    </w:p>
    <w:p w14:paraId="77167383" w14:textId="77777777" w:rsidR="003657D5" w:rsidRDefault="00040BAA">
      <w:pPr>
        <w:pStyle w:val="TOC2"/>
        <w:rPr>
          <w:rFonts w:ascii="Calibri" w:hAnsi="Calibri"/>
          <w:bCs w:val="0"/>
          <w:noProof/>
          <w:szCs w:val="22"/>
          <w:lang w:eastAsia="en-GB"/>
        </w:rPr>
      </w:pPr>
      <w:hyperlink w:anchor="_Toc244956715" w:history="1">
        <w:r w:rsidR="003657D5" w:rsidRPr="00ED1A42">
          <w:rPr>
            <w:rStyle w:val="Hyperlink"/>
            <w:noProof/>
            <w:lang w:eastAsia="en-GB"/>
          </w:rPr>
          <w:t>4.2</w:t>
        </w:r>
        <w:r w:rsidR="003657D5">
          <w:rPr>
            <w:rFonts w:ascii="Calibri" w:hAnsi="Calibri"/>
            <w:bCs w:val="0"/>
            <w:noProof/>
            <w:szCs w:val="22"/>
            <w:lang w:eastAsia="en-GB"/>
          </w:rPr>
          <w:tab/>
        </w:r>
        <w:r w:rsidR="003657D5" w:rsidRPr="00ED1A42">
          <w:rPr>
            <w:rStyle w:val="Hyperlink"/>
            <w:noProof/>
            <w:lang w:eastAsia="en-GB"/>
          </w:rPr>
          <w:t>Terrain Referenced Navigation</w:t>
        </w:r>
        <w:r w:rsidR="003657D5">
          <w:rPr>
            <w:noProof/>
            <w:webHidden/>
          </w:rPr>
          <w:tab/>
        </w:r>
        <w:r w:rsidR="00317801">
          <w:rPr>
            <w:noProof/>
            <w:webHidden/>
          </w:rPr>
          <w:fldChar w:fldCharType="begin"/>
        </w:r>
        <w:r w:rsidR="003657D5">
          <w:rPr>
            <w:noProof/>
            <w:webHidden/>
          </w:rPr>
          <w:instrText xml:space="preserve"> PAGEREF _Toc244956715 \h </w:instrText>
        </w:r>
        <w:r w:rsidR="00317801">
          <w:rPr>
            <w:noProof/>
            <w:webHidden/>
          </w:rPr>
        </w:r>
        <w:r w:rsidR="00317801">
          <w:rPr>
            <w:noProof/>
            <w:webHidden/>
          </w:rPr>
          <w:fldChar w:fldCharType="separate"/>
        </w:r>
        <w:r w:rsidR="003657D5">
          <w:rPr>
            <w:noProof/>
            <w:webHidden/>
          </w:rPr>
          <w:t>20</w:t>
        </w:r>
        <w:r w:rsidR="00317801">
          <w:rPr>
            <w:noProof/>
            <w:webHidden/>
          </w:rPr>
          <w:fldChar w:fldCharType="end"/>
        </w:r>
      </w:hyperlink>
    </w:p>
    <w:p w14:paraId="335A64E6" w14:textId="77777777" w:rsidR="003657D5" w:rsidRDefault="00040BAA">
      <w:pPr>
        <w:pStyle w:val="TOC1"/>
        <w:rPr>
          <w:rFonts w:ascii="Calibri" w:hAnsi="Calibri" w:cs="Times New Roman"/>
          <w:b w:val="0"/>
          <w:bCs w:val="0"/>
          <w:caps w:val="0"/>
          <w:noProof/>
          <w:szCs w:val="22"/>
          <w:lang w:eastAsia="en-GB"/>
        </w:rPr>
      </w:pPr>
      <w:hyperlink w:anchor="_Toc244956716" w:history="1">
        <w:r w:rsidR="003657D5" w:rsidRPr="00ED1A42">
          <w:rPr>
            <w:rStyle w:val="Hyperlink"/>
            <w:noProof/>
          </w:rPr>
          <w:t>5</w:t>
        </w:r>
        <w:r w:rsidR="003657D5">
          <w:rPr>
            <w:rFonts w:ascii="Calibri" w:hAnsi="Calibri" w:cs="Times New Roman"/>
            <w:b w:val="0"/>
            <w:bCs w:val="0"/>
            <w:caps w:val="0"/>
            <w:noProof/>
            <w:szCs w:val="22"/>
            <w:lang w:eastAsia="en-GB"/>
          </w:rPr>
          <w:tab/>
        </w:r>
        <w:r w:rsidR="003657D5" w:rsidRPr="00ED1A42">
          <w:rPr>
            <w:rStyle w:val="Hyperlink"/>
            <w:noProof/>
          </w:rPr>
          <w:t>The e-Navigation Integrated PNT Device</w:t>
        </w:r>
        <w:r w:rsidR="003657D5">
          <w:rPr>
            <w:noProof/>
            <w:webHidden/>
          </w:rPr>
          <w:tab/>
        </w:r>
        <w:r w:rsidR="00317801">
          <w:rPr>
            <w:noProof/>
            <w:webHidden/>
          </w:rPr>
          <w:fldChar w:fldCharType="begin"/>
        </w:r>
        <w:r w:rsidR="003657D5">
          <w:rPr>
            <w:noProof/>
            <w:webHidden/>
          </w:rPr>
          <w:instrText xml:space="preserve"> PAGEREF _Toc244956716 \h </w:instrText>
        </w:r>
        <w:r w:rsidR="00317801">
          <w:rPr>
            <w:noProof/>
            <w:webHidden/>
          </w:rPr>
        </w:r>
        <w:r w:rsidR="00317801">
          <w:rPr>
            <w:noProof/>
            <w:webHidden/>
          </w:rPr>
          <w:fldChar w:fldCharType="separate"/>
        </w:r>
        <w:r w:rsidR="003657D5">
          <w:rPr>
            <w:noProof/>
            <w:webHidden/>
          </w:rPr>
          <w:t>21</w:t>
        </w:r>
        <w:r w:rsidR="00317801">
          <w:rPr>
            <w:noProof/>
            <w:webHidden/>
          </w:rPr>
          <w:fldChar w:fldCharType="end"/>
        </w:r>
      </w:hyperlink>
    </w:p>
    <w:p w14:paraId="2DDD8C38" w14:textId="77777777" w:rsidR="003657D5" w:rsidRDefault="00040BAA">
      <w:pPr>
        <w:pStyle w:val="TOC1"/>
        <w:rPr>
          <w:rFonts w:ascii="Calibri" w:hAnsi="Calibri" w:cs="Times New Roman"/>
          <w:b w:val="0"/>
          <w:bCs w:val="0"/>
          <w:caps w:val="0"/>
          <w:noProof/>
          <w:szCs w:val="22"/>
          <w:lang w:eastAsia="en-GB"/>
        </w:rPr>
      </w:pPr>
      <w:hyperlink w:anchor="_Toc244956717" w:history="1">
        <w:r w:rsidR="003657D5" w:rsidRPr="00ED1A42">
          <w:rPr>
            <w:rStyle w:val="Hyperlink"/>
            <w:noProof/>
          </w:rPr>
          <w:t>6</w:t>
        </w:r>
        <w:r w:rsidR="003657D5">
          <w:rPr>
            <w:rFonts w:ascii="Calibri" w:hAnsi="Calibri" w:cs="Times New Roman"/>
            <w:b w:val="0"/>
            <w:bCs w:val="0"/>
            <w:caps w:val="0"/>
            <w:noProof/>
            <w:szCs w:val="22"/>
            <w:lang w:eastAsia="en-GB"/>
          </w:rPr>
          <w:tab/>
        </w:r>
        <w:r w:rsidR="003657D5" w:rsidRPr="00ED1A42">
          <w:rPr>
            <w:rStyle w:val="Hyperlink"/>
            <w:noProof/>
          </w:rPr>
          <w:t>Delivering the Plan</w:t>
        </w:r>
        <w:r w:rsidR="003657D5">
          <w:rPr>
            <w:noProof/>
            <w:webHidden/>
          </w:rPr>
          <w:tab/>
        </w:r>
        <w:r w:rsidR="00317801">
          <w:rPr>
            <w:noProof/>
            <w:webHidden/>
          </w:rPr>
          <w:fldChar w:fldCharType="begin"/>
        </w:r>
        <w:r w:rsidR="003657D5">
          <w:rPr>
            <w:noProof/>
            <w:webHidden/>
          </w:rPr>
          <w:instrText xml:space="preserve"> PAGEREF _Toc244956717 \h </w:instrText>
        </w:r>
        <w:r w:rsidR="00317801">
          <w:rPr>
            <w:noProof/>
            <w:webHidden/>
          </w:rPr>
        </w:r>
        <w:r w:rsidR="00317801">
          <w:rPr>
            <w:noProof/>
            <w:webHidden/>
          </w:rPr>
          <w:fldChar w:fldCharType="separate"/>
        </w:r>
        <w:r w:rsidR="003657D5">
          <w:rPr>
            <w:noProof/>
            <w:webHidden/>
          </w:rPr>
          <w:t>24</w:t>
        </w:r>
        <w:r w:rsidR="00317801">
          <w:rPr>
            <w:noProof/>
            <w:webHidden/>
          </w:rPr>
          <w:fldChar w:fldCharType="end"/>
        </w:r>
      </w:hyperlink>
    </w:p>
    <w:p w14:paraId="275910D2" w14:textId="77777777" w:rsidR="003657D5" w:rsidRDefault="00040BAA">
      <w:pPr>
        <w:pStyle w:val="TOC1"/>
        <w:rPr>
          <w:rFonts w:ascii="Calibri" w:hAnsi="Calibri" w:cs="Times New Roman"/>
          <w:b w:val="0"/>
          <w:bCs w:val="0"/>
          <w:caps w:val="0"/>
          <w:noProof/>
          <w:szCs w:val="22"/>
          <w:lang w:eastAsia="en-GB"/>
        </w:rPr>
      </w:pPr>
      <w:hyperlink w:anchor="_Toc244956718" w:history="1">
        <w:r w:rsidR="003657D5" w:rsidRPr="00ED1A42">
          <w:rPr>
            <w:rStyle w:val="Hyperlink"/>
            <w:noProof/>
          </w:rPr>
          <w:t>7</w:t>
        </w:r>
        <w:r w:rsidR="003657D5">
          <w:rPr>
            <w:rFonts w:ascii="Calibri" w:hAnsi="Calibri" w:cs="Times New Roman"/>
            <w:b w:val="0"/>
            <w:bCs w:val="0"/>
            <w:caps w:val="0"/>
            <w:noProof/>
            <w:szCs w:val="22"/>
            <w:lang w:eastAsia="en-GB"/>
          </w:rPr>
          <w:tab/>
        </w:r>
        <w:r w:rsidR="003657D5" w:rsidRPr="00ED1A42">
          <w:rPr>
            <w:rStyle w:val="Hyperlink"/>
            <w:noProof/>
          </w:rPr>
          <w:t>Glossary of Terms</w:t>
        </w:r>
        <w:r w:rsidR="003657D5">
          <w:rPr>
            <w:noProof/>
            <w:webHidden/>
          </w:rPr>
          <w:tab/>
        </w:r>
        <w:r w:rsidR="00317801">
          <w:rPr>
            <w:noProof/>
            <w:webHidden/>
          </w:rPr>
          <w:fldChar w:fldCharType="begin"/>
        </w:r>
        <w:r w:rsidR="003657D5">
          <w:rPr>
            <w:noProof/>
            <w:webHidden/>
          </w:rPr>
          <w:instrText xml:space="preserve"> PAGEREF _Toc244956718 \h </w:instrText>
        </w:r>
        <w:r w:rsidR="00317801">
          <w:rPr>
            <w:noProof/>
            <w:webHidden/>
          </w:rPr>
        </w:r>
        <w:r w:rsidR="00317801">
          <w:rPr>
            <w:noProof/>
            <w:webHidden/>
          </w:rPr>
          <w:fldChar w:fldCharType="separate"/>
        </w:r>
        <w:r w:rsidR="003657D5">
          <w:rPr>
            <w:noProof/>
            <w:webHidden/>
          </w:rPr>
          <w:t>25</w:t>
        </w:r>
        <w:r w:rsidR="00317801">
          <w:rPr>
            <w:noProof/>
            <w:webHidden/>
          </w:rPr>
          <w:fldChar w:fldCharType="end"/>
        </w:r>
      </w:hyperlink>
    </w:p>
    <w:p w14:paraId="1EE6FEEA" w14:textId="77777777" w:rsidR="003657D5" w:rsidRDefault="00040BAA">
      <w:pPr>
        <w:pStyle w:val="TOC5"/>
        <w:rPr>
          <w:rFonts w:ascii="Calibri" w:hAnsi="Calibri"/>
          <w:b w:val="0"/>
          <w:noProof/>
          <w:szCs w:val="22"/>
          <w:lang w:eastAsia="en-GB"/>
        </w:rPr>
      </w:pPr>
      <w:hyperlink w:anchor="_Toc244956719" w:history="1">
        <w:r w:rsidR="003657D5" w:rsidRPr="00ED1A42">
          <w:rPr>
            <w:rStyle w:val="Hyperlink"/>
            <w:noProof/>
          </w:rPr>
          <w:t>ANNEX 1</w:t>
        </w:r>
        <w:r w:rsidR="003657D5">
          <w:rPr>
            <w:rFonts w:ascii="Calibri" w:hAnsi="Calibri"/>
            <w:b w:val="0"/>
            <w:noProof/>
            <w:szCs w:val="22"/>
            <w:lang w:eastAsia="en-GB"/>
          </w:rPr>
          <w:tab/>
        </w:r>
        <w:r w:rsidR="003657D5" w:rsidRPr="00ED1A42">
          <w:rPr>
            <w:rStyle w:val="Hyperlink"/>
            <w:noProof/>
          </w:rPr>
          <w:t>Summary of Requirements</w:t>
        </w:r>
        <w:r w:rsidR="003657D5">
          <w:rPr>
            <w:noProof/>
            <w:webHidden/>
          </w:rPr>
          <w:tab/>
        </w:r>
        <w:r w:rsidR="00317801">
          <w:rPr>
            <w:noProof/>
            <w:webHidden/>
          </w:rPr>
          <w:fldChar w:fldCharType="begin"/>
        </w:r>
        <w:r w:rsidR="003657D5">
          <w:rPr>
            <w:noProof/>
            <w:webHidden/>
          </w:rPr>
          <w:instrText xml:space="preserve"> PAGEREF _Toc244956719 \h </w:instrText>
        </w:r>
        <w:r w:rsidR="00317801">
          <w:rPr>
            <w:noProof/>
            <w:webHidden/>
          </w:rPr>
        </w:r>
        <w:r w:rsidR="00317801">
          <w:rPr>
            <w:noProof/>
            <w:webHidden/>
          </w:rPr>
          <w:fldChar w:fldCharType="separate"/>
        </w:r>
        <w:r w:rsidR="003657D5">
          <w:rPr>
            <w:noProof/>
            <w:webHidden/>
          </w:rPr>
          <w:t>27</w:t>
        </w:r>
        <w:r w:rsidR="00317801">
          <w:rPr>
            <w:noProof/>
            <w:webHidden/>
          </w:rPr>
          <w:fldChar w:fldCharType="end"/>
        </w:r>
      </w:hyperlink>
    </w:p>
    <w:p w14:paraId="1ECE1A72" w14:textId="77777777" w:rsidR="00DC1CA6" w:rsidRDefault="00317801" w:rsidP="00380C7B">
      <w:pPr>
        <w:rPr>
          <w:rFonts w:cs="Arial"/>
        </w:rPr>
      </w:pPr>
      <w:r>
        <w:rPr>
          <w:rFonts w:cs="Arial"/>
          <w:b/>
          <w:bCs/>
          <w:caps/>
        </w:rPr>
        <w:fldChar w:fldCharType="end"/>
      </w:r>
    </w:p>
    <w:p w14:paraId="63D94D2C" w14:textId="77777777" w:rsidR="00986D5A" w:rsidRDefault="00986D5A" w:rsidP="00986D5A">
      <w:pPr>
        <w:pStyle w:val="Title"/>
      </w:pPr>
      <w:bookmarkStart w:id="58" w:name="_Toc244956672"/>
      <w:r>
        <w:t>Index of Tables</w:t>
      </w:r>
      <w:bookmarkEnd w:id="58"/>
    </w:p>
    <w:p w14:paraId="22726EF2" w14:textId="77777777" w:rsidR="003657D5" w:rsidRDefault="00317801">
      <w:pPr>
        <w:pStyle w:val="TableofFigures"/>
        <w:rPr>
          <w:rFonts w:ascii="Calibri" w:hAnsi="Calibr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44956720" w:history="1">
        <w:r w:rsidR="003657D5" w:rsidRPr="00166901">
          <w:rPr>
            <w:rStyle w:val="Hyperlink"/>
            <w:noProof/>
          </w:rPr>
          <w:t>Table 1</w:t>
        </w:r>
        <w:r w:rsidR="003657D5">
          <w:rPr>
            <w:rFonts w:ascii="Calibri" w:hAnsi="Calibri"/>
            <w:noProof/>
            <w:szCs w:val="22"/>
            <w:lang w:eastAsia="en-GB"/>
          </w:rPr>
          <w:tab/>
        </w:r>
        <w:r w:rsidR="003657D5" w:rsidRPr="00166901">
          <w:rPr>
            <w:rStyle w:val="Hyperlink"/>
            <w:noProof/>
          </w:rPr>
          <w:t>Key differences between existing systems and eLoran</w:t>
        </w:r>
        <w:r w:rsidR="003657D5">
          <w:rPr>
            <w:noProof/>
            <w:webHidden/>
          </w:rPr>
          <w:tab/>
        </w:r>
        <w:r>
          <w:rPr>
            <w:noProof/>
            <w:webHidden/>
          </w:rPr>
          <w:fldChar w:fldCharType="begin"/>
        </w:r>
        <w:r w:rsidR="003657D5">
          <w:rPr>
            <w:noProof/>
            <w:webHidden/>
          </w:rPr>
          <w:instrText xml:space="preserve"> PAGEREF _Toc244956720 \h </w:instrText>
        </w:r>
        <w:r>
          <w:rPr>
            <w:noProof/>
            <w:webHidden/>
          </w:rPr>
        </w:r>
        <w:r>
          <w:rPr>
            <w:noProof/>
            <w:webHidden/>
          </w:rPr>
          <w:fldChar w:fldCharType="separate"/>
        </w:r>
        <w:r w:rsidR="003657D5">
          <w:rPr>
            <w:noProof/>
            <w:webHidden/>
          </w:rPr>
          <w:t>18</w:t>
        </w:r>
        <w:r>
          <w:rPr>
            <w:noProof/>
            <w:webHidden/>
          </w:rPr>
          <w:fldChar w:fldCharType="end"/>
        </w:r>
      </w:hyperlink>
    </w:p>
    <w:p w14:paraId="1B170B37" w14:textId="77777777" w:rsidR="003657D5" w:rsidRDefault="00040BAA">
      <w:pPr>
        <w:pStyle w:val="TableofFigures"/>
        <w:rPr>
          <w:rFonts w:ascii="Calibri" w:hAnsi="Calibri"/>
          <w:noProof/>
          <w:szCs w:val="22"/>
          <w:lang w:eastAsia="en-GB"/>
        </w:rPr>
      </w:pPr>
      <w:hyperlink w:anchor="_Toc244956721" w:history="1">
        <w:r w:rsidR="003657D5" w:rsidRPr="00166901">
          <w:rPr>
            <w:rStyle w:val="Hyperlink"/>
            <w:noProof/>
          </w:rPr>
          <w:t>Table 2</w:t>
        </w:r>
        <w:r w:rsidR="003657D5">
          <w:rPr>
            <w:rFonts w:ascii="Calibri" w:hAnsi="Calibri"/>
            <w:noProof/>
            <w:szCs w:val="22"/>
            <w:lang w:eastAsia="en-GB"/>
          </w:rPr>
          <w:tab/>
        </w:r>
        <w:r w:rsidR="003657D5" w:rsidRPr="00166901">
          <w:rPr>
            <w:rStyle w:val="Hyperlink"/>
            <w:noProof/>
          </w:rPr>
          <w:t>Summary of Requirements</w:t>
        </w:r>
        <w:r w:rsidR="003657D5">
          <w:rPr>
            <w:noProof/>
            <w:webHidden/>
          </w:rPr>
          <w:tab/>
        </w:r>
        <w:r w:rsidR="00317801">
          <w:rPr>
            <w:noProof/>
            <w:webHidden/>
          </w:rPr>
          <w:fldChar w:fldCharType="begin"/>
        </w:r>
        <w:r w:rsidR="003657D5">
          <w:rPr>
            <w:noProof/>
            <w:webHidden/>
          </w:rPr>
          <w:instrText xml:space="preserve"> PAGEREF _Toc244956721 \h </w:instrText>
        </w:r>
        <w:r w:rsidR="00317801">
          <w:rPr>
            <w:noProof/>
            <w:webHidden/>
          </w:rPr>
        </w:r>
        <w:r w:rsidR="00317801">
          <w:rPr>
            <w:noProof/>
            <w:webHidden/>
          </w:rPr>
          <w:fldChar w:fldCharType="separate"/>
        </w:r>
        <w:r w:rsidR="003657D5">
          <w:rPr>
            <w:noProof/>
            <w:webHidden/>
          </w:rPr>
          <w:t>27</w:t>
        </w:r>
        <w:r w:rsidR="00317801">
          <w:rPr>
            <w:noProof/>
            <w:webHidden/>
          </w:rPr>
          <w:fldChar w:fldCharType="end"/>
        </w:r>
      </w:hyperlink>
    </w:p>
    <w:p w14:paraId="5E15F387" w14:textId="77777777" w:rsidR="00986D5A" w:rsidRDefault="00317801" w:rsidP="00380C7B">
      <w:pPr>
        <w:rPr>
          <w:rFonts w:cs="Arial"/>
        </w:rPr>
      </w:pPr>
      <w:r>
        <w:rPr>
          <w:rFonts w:cs="Arial"/>
        </w:rPr>
        <w:fldChar w:fldCharType="end"/>
      </w:r>
    </w:p>
    <w:p w14:paraId="0B2C64E0" w14:textId="77777777" w:rsidR="00986D5A" w:rsidRDefault="00986D5A" w:rsidP="00986D5A">
      <w:pPr>
        <w:pStyle w:val="Title"/>
      </w:pPr>
      <w:bookmarkStart w:id="59" w:name="_Toc244956673"/>
      <w:r>
        <w:t>Index of Figures</w:t>
      </w:r>
      <w:bookmarkEnd w:id="59"/>
    </w:p>
    <w:p w14:paraId="4126AF41" w14:textId="77777777" w:rsidR="003657D5" w:rsidRDefault="00317801" w:rsidP="003657D5">
      <w:pPr>
        <w:pStyle w:val="TableofFigures"/>
        <w:tabs>
          <w:tab w:val="clear" w:pos="1418"/>
          <w:tab w:val="left" w:pos="1134"/>
        </w:tabs>
        <w:ind w:left="1134" w:hanging="1134"/>
        <w:rPr>
          <w:rFonts w:ascii="Calibri" w:hAnsi="Calibri"/>
          <w:noProof/>
          <w:szCs w:val="22"/>
          <w:lang w:eastAsia="en-GB"/>
        </w:rPr>
      </w:pPr>
      <w:r>
        <w:fldChar w:fldCharType="begin"/>
      </w:r>
      <w:r w:rsidR="00986D5A">
        <w:instrText xml:space="preserve"> TOC \h \z \t "Figure_#" \c </w:instrText>
      </w:r>
      <w:r>
        <w:fldChar w:fldCharType="separate"/>
      </w:r>
      <w:hyperlink w:anchor="_Toc244956722" w:history="1">
        <w:r w:rsidR="003657D5" w:rsidRPr="00585D68">
          <w:rPr>
            <w:rStyle w:val="Hyperlink"/>
            <w:noProof/>
          </w:rPr>
          <w:t>Figure 1</w:t>
        </w:r>
        <w:r w:rsidR="003657D5">
          <w:rPr>
            <w:rFonts w:ascii="Calibri" w:hAnsi="Calibri"/>
            <w:noProof/>
            <w:szCs w:val="22"/>
            <w:lang w:eastAsia="en-GB"/>
          </w:rPr>
          <w:tab/>
        </w:r>
        <w:r w:rsidR="003657D5" w:rsidRPr="00585D68">
          <w:rPr>
            <w:rStyle w:val="Hyperlink"/>
            <w:noProof/>
          </w:rPr>
          <w:t>Candidate systems to provide robust positioning, navigation and timing.  The grey shadowed Systems are already identified by IMO as part of a WWRNS.</w:t>
        </w:r>
        <w:r w:rsidR="003657D5">
          <w:rPr>
            <w:noProof/>
            <w:webHidden/>
          </w:rPr>
          <w:tab/>
        </w:r>
        <w:r>
          <w:rPr>
            <w:noProof/>
            <w:webHidden/>
          </w:rPr>
          <w:fldChar w:fldCharType="begin"/>
        </w:r>
        <w:r w:rsidR="003657D5">
          <w:rPr>
            <w:noProof/>
            <w:webHidden/>
          </w:rPr>
          <w:instrText xml:space="preserve"> PAGEREF _Toc244956722 \h </w:instrText>
        </w:r>
        <w:r>
          <w:rPr>
            <w:noProof/>
            <w:webHidden/>
          </w:rPr>
        </w:r>
        <w:r>
          <w:rPr>
            <w:noProof/>
            <w:webHidden/>
          </w:rPr>
          <w:fldChar w:fldCharType="separate"/>
        </w:r>
        <w:r w:rsidR="003657D5">
          <w:rPr>
            <w:noProof/>
            <w:webHidden/>
          </w:rPr>
          <w:t>11</w:t>
        </w:r>
        <w:r>
          <w:rPr>
            <w:noProof/>
            <w:webHidden/>
          </w:rPr>
          <w:fldChar w:fldCharType="end"/>
        </w:r>
      </w:hyperlink>
    </w:p>
    <w:p w14:paraId="041E2E34" w14:textId="77777777" w:rsidR="003657D5" w:rsidRDefault="00040BAA" w:rsidP="003657D5">
      <w:pPr>
        <w:pStyle w:val="TableofFigures"/>
        <w:tabs>
          <w:tab w:val="clear" w:pos="1418"/>
          <w:tab w:val="left" w:pos="1134"/>
        </w:tabs>
        <w:ind w:left="1134" w:hanging="1134"/>
        <w:rPr>
          <w:rFonts w:ascii="Calibri" w:hAnsi="Calibri"/>
          <w:noProof/>
          <w:szCs w:val="22"/>
          <w:lang w:eastAsia="en-GB"/>
        </w:rPr>
      </w:pPr>
      <w:hyperlink w:anchor="_Toc244956723" w:history="1">
        <w:r w:rsidR="003657D5" w:rsidRPr="00585D68">
          <w:rPr>
            <w:rStyle w:val="Hyperlink"/>
            <w:noProof/>
          </w:rPr>
          <w:t>Figure 2</w:t>
        </w:r>
        <w:r w:rsidR="003657D5">
          <w:rPr>
            <w:rFonts w:ascii="Calibri" w:hAnsi="Calibri"/>
            <w:noProof/>
            <w:szCs w:val="22"/>
            <w:lang w:eastAsia="en-GB"/>
          </w:rPr>
          <w:tab/>
        </w:r>
        <w:r w:rsidR="003657D5" w:rsidRPr="00585D68">
          <w:rPr>
            <w:rStyle w:val="Hyperlink"/>
            <w:noProof/>
          </w:rPr>
          <w:t>Radio navigation systems - distribution and range</w:t>
        </w:r>
        <w:r w:rsidR="003657D5">
          <w:rPr>
            <w:noProof/>
            <w:webHidden/>
          </w:rPr>
          <w:tab/>
        </w:r>
        <w:r w:rsidR="00317801">
          <w:rPr>
            <w:noProof/>
            <w:webHidden/>
          </w:rPr>
          <w:fldChar w:fldCharType="begin"/>
        </w:r>
        <w:r w:rsidR="003657D5">
          <w:rPr>
            <w:noProof/>
            <w:webHidden/>
          </w:rPr>
          <w:instrText xml:space="preserve"> PAGEREF _Toc244956723 \h </w:instrText>
        </w:r>
        <w:r w:rsidR="00317801">
          <w:rPr>
            <w:noProof/>
            <w:webHidden/>
          </w:rPr>
        </w:r>
        <w:r w:rsidR="00317801">
          <w:rPr>
            <w:noProof/>
            <w:webHidden/>
          </w:rPr>
          <w:fldChar w:fldCharType="separate"/>
        </w:r>
        <w:r w:rsidR="003657D5">
          <w:rPr>
            <w:noProof/>
            <w:webHidden/>
          </w:rPr>
          <w:t>12</w:t>
        </w:r>
        <w:r w:rsidR="00317801">
          <w:rPr>
            <w:noProof/>
            <w:webHidden/>
          </w:rPr>
          <w:fldChar w:fldCharType="end"/>
        </w:r>
      </w:hyperlink>
    </w:p>
    <w:p w14:paraId="14DF2F59" w14:textId="77777777" w:rsidR="003657D5" w:rsidRDefault="00040BAA" w:rsidP="003657D5">
      <w:pPr>
        <w:pStyle w:val="TableofFigures"/>
        <w:tabs>
          <w:tab w:val="clear" w:pos="1418"/>
          <w:tab w:val="left" w:pos="1134"/>
        </w:tabs>
        <w:ind w:left="1134" w:hanging="1134"/>
        <w:rPr>
          <w:rFonts w:ascii="Calibri" w:hAnsi="Calibri"/>
          <w:noProof/>
          <w:szCs w:val="22"/>
          <w:lang w:eastAsia="en-GB"/>
        </w:rPr>
      </w:pPr>
      <w:hyperlink w:anchor="_Toc244956724" w:history="1">
        <w:r w:rsidR="003657D5" w:rsidRPr="00585D68">
          <w:rPr>
            <w:rStyle w:val="Hyperlink"/>
            <w:noProof/>
          </w:rPr>
          <w:t>Figure 3</w:t>
        </w:r>
        <w:r w:rsidR="003657D5">
          <w:rPr>
            <w:rFonts w:ascii="Calibri" w:hAnsi="Calibri"/>
            <w:noProof/>
            <w:szCs w:val="22"/>
            <w:lang w:eastAsia="en-GB"/>
          </w:rPr>
          <w:tab/>
        </w:r>
        <w:r w:rsidR="003657D5" w:rsidRPr="00585D68">
          <w:rPr>
            <w:rStyle w:val="Hyperlink"/>
            <w:noProof/>
          </w:rPr>
          <w:t>Current and anticipated Radio Navigation Systems</w:t>
        </w:r>
        <w:r w:rsidR="003657D5">
          <w:rPr>
            <w:noProof/>
            <w:webHidden/>
          </w:rPr>
          <w:tab/>
        </w:r>
        <w:r w:rsidR="00317801">
          <w:rPr>
            <w:noProof/>
            <w:webHidden/>
          </w:rPr>
          <w:fldChar w:fldCharType="begin"/>
        </w:r>
        <w:r w:rsidR="003657D5">
          <w:rPr>
            <w:noProof/>
            <w:webHidden/>
          </w:rPr>
          <w:instrText xml:space="preserve"> PAGEREF _Toc244956724 \h </w:instrText>
        </w:r>
        <w:r w:rsidR="00317801">
          <w:rPr>
            <w:noProof/>
            <w:webHidden/>
          </w:rPr>
        </w:r>
        <w:r w:rsidR="00317801">
          <w:rPr>
            <w:noProof/>
            <w:webHidden/>
          </w:rPr>
          <w:fldChar w:fldCharType="separate"/>
        </w:r>
        <w:r w:rsidR="003657D5">
          <w:rPr>
            <w:noProof/>
            <w:webHidden/>
          </w:rPr>
          <w:t>17</w:t>
        </w:r>
        <w:r w:rsidR="00317801">
          <w:rPr>
            <w:noProof/>
            <w:webHidden/>
          </w:rPr>
          <w:fldChar w:fldCharType="end"/>
        </w:r>
      </w:hyperlink>
    </w:p>
    <w:p w14:paraId="5128347C" w14:textId="77777777" w:rsidR="003657D5" w:rsidRDefault="00040BAA" w:rsidP="003657D5">
      <w:pPr>
        <w:pStyle w:val="TableofFigures"/>
        <w:tabs>
          <w:tab w:val="clear" w:pos="1418"/>
          <w:tab w:val="left" w:pos="1134"/>
        </w:tabs>
        <w:ind w:left="1134" w:hanging="1134"/>
        <w:rPr>
          <w:rFonts w:ascii="Calibri" w:hAnsi="Calibri"/>
          <w:noProof/>
          <w:szCs w:val="22"/>
          <w:lang w:eastAsia="en-GB"/>
        </w:rPr>
      </w:pPr>
      <w:hyperlink w:anchor="_Toc244956725" w:history="1">
        <w:r w:rsidR="003657D5" w:rsidRPr="00585D68">
          <w:rPr>
            <w:rStyle w:val="Hyperlink"/>
            <w:noProof/>
          </w:rPr>
          <w:t>Figure 4</w:t>
        </w:r>
        <w:r w:rsidR="003657D5">
          <w:rPr>
            <w:rFonts w:ascii="Calibri" w:hAnsi="Calibri"/>
            <w:noProof/>
            <w:szCs w:val="22"/>
            <w:lang w:eastAsia="en-GB"/>
          </w:rPr>
          <w:tab/>
        </w:r>
        <w:r w:rsidR="003657D5" w:rsidRPr="00585D68">
          <w:rPr>
            <w:rStyle w:val="Hyperlink"/>
            <w:noProof/>
          </w:rPr>
          <w:t>Integrated PNT Device, as part of onboard e-Navigation Architecture</w:t>
        </w:r>
        <w:r w:rsidR="003657D5">
          <w:rPr>
            <w:noProof/>
            <w:webHidden/>
          </w:rPr>
          <w:tab/>
        </w:r>
        <w:r w:rsidR="00317801">
          <w:rPr>
            <w:noProof/>
            <w:webHidden/>
          </w:rPr>
          <w:fldChar w:fldCharType="begin"/>
        </w:r>
        <w:r w:rsidR="003657D5">
          <w:rPr>
            <w:noProof/>
            <w:webHidden/>
          </w:rPr>
          <w:instrText xml:space="preserve"> PAGEREF _Toc244956725 \h </w:instrText>
        </w:r>
        <w:r w:rsidR="00317801">
          <w:rPr>
            <w:noProof/>
            <w:webHidden/>
          </w:rPr>
        </w:r>
        <w:r w:rsidR="00317801">
          <w:rPr>
            <w:noProof/>
            <w:webHidden/>
          </w:rPr>
          <w:fldChar w:fldCharType="separate"/>
        </w:r>
        <w:r w:rsidR="003657D5">
          <w:rPr>
            <w:noProof/>
            <w:webHidden/>
          </w:rPr>
          <w:t>23</w:t>
        </w:r>
        <w:r w:rsidR="00317801">
          <w:rPr>
            <w:noProof/>
            <w:webHidden/>
          </w:rPr>
          <w:fldChar w:fldCharType="end"/>
        </w:r>
      </w:hyperlink>
    </w:p>
    <w:p w14:paraId="0E725A02" w14:textId="77777777" w:rsidR="00986D5A" w:rsidRPr="00371BEF" w:rsidRDefault="00317801" w:rsidP="00380C7B">
      <w:r>
        <w:fldChar w:fldCharType="end"/>
      </w:r>
    </w:p>
    <w:p w14:paraId="53F3B3DA" w14:textId="77777777" w:rsidR="006427BF" w:rsidRDefault="00460028" w:rsidP="0017579B">
      <w:pPr>
        <w:pStyle w:val="Title"/>
      </w:pPr>
      <w:r w:rsidRPr="00371BEF">
        <w:br w:type="page"/>
      </w:r>
      <w:bookmarkStart w:id="60" w:name="_Toc244956674"/>
      <w:r w:rsidR="00123EAA">
        <w:t>Executive summary</w:t>
      </w:r>
      <w:bookmarkEnd w:id="60"/>
    </w:p>
    <w:p w14:paraId="474783B8" w14:textId="77777777" w:rsidR="0017579B" w:rsidRPr="00371BEF" w:rsidRDefault="0017579B" w:rsidP="0017579B">
      <w:pPr>
        <w:pStyle w:val="Title"/>
      </w:pPr>
    </w:p>
    <w:p w14:paraId="1D94F54D" w14:textId="77777777" w:rsidR="00123EAA" w:rsidRDefault="00123EAA" w:rsidP="00123EAA">
      <w:pPr>
        <w:pStyle w:val="BodyText"/>
        <w:rPr>
          <w:lang w:eastAsia="de-DE"/>
        </w:rPr>
      </w:pPr>
      <w:r>
        <w:rPr>
          <w:lang w:eastAsia="de-DE"/>
        </w:rPr>
        <w:t>The International Association of Marine Aids to Navigation and Lighthouse Authorities (IALA) exists to:</w:t>
      </w:r>
    </w:p>
    <w:p w14:paraId="76933B13" w14:textId="77777777" w:rsidR="00123EAA" w:rsidRDefault="00123EAA" w:rsidP="00123EAA">
      <w:pPr>
        <w:pStyle w:val="Bullet1"/>
      </w:pPr>
      <w:r>
        <w:t>harmonise standards for aids to navigation systems worldwide;</w:t>
      </w:r>
    </w:p>
    <w:p w14:paraId="094E3946" w14:textId="77777777" w:rsidR="00123EAA" w:rsidRDefault="00123EAA" w:rsidP="00123EAA">
      <w:pPr>
        <w:pStyle w:val="Bullet1"/>
      </w:pPr>
      <w:r>
        <w:t>facilitate the safe and efficient movement of shipping, and;</w:t>
      </w:r>
    </w:p>
    <w:p w14:paraId="18F7DF2A" w14:textId="77777777" w:rsidR="00123EAA" w:rsidRDefault="00123EAA" w:rsidP="00123EAA">
      <w:pPr>
        <w:pStyle w:val="Bullet1"/>
      </w:pPr>
      <w:proofErr w:type="gramStart"/>
      <w:r>
        <w:t>enhance</w:t>
      </w:r>
      <w:proofErr w:type="gramEnd"/>
      <w:r>
        <w:t xml:space="preserve"> the protection of the maritime envi</w:t>
      </w:r>
      <w:r w:rsidR="00206BF0">
        <w:t>ronment.</w:t>
      </w:r>
    </w:p>
    <w:p w14:paraId="78391297" w14:textId="77777777" w:rsidR="00123EAA" w:rsidRDefault="00123EAA" w:rsidP="00123EAA">
      <w:pPr>
        <w:pStyle w:val="BodyText"/>
        <w:rPr>
          <w:lang w:eastAsia="de-DE"/>
        </w:rPr>
      </w:pPr>
      <w:r>
        <w:rPr>
          <w:lang w:eastAsia="de-DE"/>
        </w:rPr>
        <w:t xml:space="preserve">This IALA World Wide Radio Navigation Plan aims to build on individual National and Regional plans and </w:t>
      </w:r>
      <w:proofErr w:type="gramStart"/>
      <w:r>
        <w:rPr>
          <w:lang w:eastAsia="de-DE"/>
        </w:rPr>
        <w:t>identify</w:t>
      </w:r>
      <w:proofErr w:type="gramEnd"/>
      <w:r>
        <w:rPr>
          <w:lang w:eastAsia="de-DE"/>
        </w:rPr>
        <w:t xml:space="preserve"> the Radio Navigation components which will be key to the successful implementation of e-Navigation. </w:t>
      </w:r>
      <w:r w:rsidR="00206BF0">
        <w:rPr>
          <w:lang w:eastAsia="de-DE"/>
        </w:rPr>
        <w:t xml:space="preserve"> </w:t>
      </w:r>
      <w:r>
        <w:rPr>
          <w:lang w:eastAsia="de-DE"/>
        </w:rPr>
        <w:t>One of the cornerstones of e-Navigation is the universal availability of robust position-fixing, navigation and timing services.</w:t>
      </w:r>
    </w:p>
    <w:p w14:paraId="408B1DDF" w14:textId="77777777" w:rsidR="006427BF" w:rsidRPr="00371BEF" w:rsidRDefault="00123EAA" w:rsidP="00123EAA">
      <w:pPr>
        <w:pStyle w:val="BodyText"/>
        <w:rPr>
          <w:lang w:eastAsia="de-DE"/>
        </w:rPr>
      </w:pPr>
      <w:r>
        <w:rPr>
          <w:lang w:eastAsia="de-DE"/>
        </w:rPr>
        <w:t>The plan provides guidance to IALA members regarding potential future developments, which will enable members to identify areas requiring resource allocation and research activity.</w:t>
      </w:r>
    </w:p>
    <w:p w14:paraId="3405C6F5" w14:textId="77777777" w:rsidR="0017579B" w:rsidRDefault="00123EAA" w:rsidP="0017579B">
      <w:pPr>
        <w:pStyle w:val="Title"/>
        <w:rPr>
          <w:highlight w:val="green"/>
        </w:rPr>
      </w:pPr>
      <w:r>
        <w:rPr>
          <w:highlight w:val="green"/>
        </w:rPr>
        <w:br w:type="page"/>
      </w:r>
      <w:bookmarkStart w:id="61" w:name="_Toc244956675"/>
      <w:r w:rsidR="0017579B" w:rsidRPr="00123EAA">
        <w:t>IALA World Wide Radio Navigation Plan</w:t>
      </w:r>
      <w:bookmarkEnd w:id="61"/>
    </w:p>
    <w:p w14:paraId="5CAE81C4" w14:textId="77777777" w:rsidR="0017579B" w:rsidRPr="0017579B" w:rsidRDefault="0017579B" w:rsidP="00206BF0">
      <w:pPr>
        <w:pStyle w:val="Heading1"/>
      </w:pPr>
      <w:bookmarkStart w:id="62" w:name="_Toc244956676"/>
      <w:r>
        <w:t>Introduction</w:t>
      </w:r>
      <w:bookmarkEnd w:id="62"/>
    </w:p>
    <w:p w14:paraId="2DB51119" w14:textId="77777777" w:rsidR="006427BF" w:rsidRDefault="0017579B" w:rsidP="00371BEF">
      <w:pPr>
        <w:pStyle w:val="Heading2"/>
      </w:pPr>
      <w:bookmarkStart w:id="63" w:name="_Toc244956677"/>
      <w:r>
        <w:t>General</w:t>
      </w:r>
      <w:bookmarkEnd w:id="63"/>
    </w:p>
    <w:p w14:paraId="165DBE35" w14:textId="77777777" w:rsidR="00CA2868" w:rsidRDefault="00CA2868" w:rsidP="00CA2868">
      <w:pPr>
        <w:pStyle w:val="BodyText"/>
      </w:pPr>
      <w:r>
        <w:t>The International Association of Marine Aids to Navigation and Lighthouse Authorities (IALA) was formed in 1957 as a non-government, non-profit making, technical association that provides a framework for aids to navigation authorities, manufacturers and consultants from all parts of the world to work with a common effort to:</w:t>
      </w:r>
    </w:p>
    <w:p w14:paraId="2556ADBB" w14:textId="77777777" w:rsidR="00CA2868" w:rsidRDefault="00CA2868" w:rsidP="00CA2868">
      <w:pPr>
        <w:pStyle w:val="Bullet1"/>
        <w:rPr>
          <w:rFonts w:cs="Arial"/>
        </w:rPr>
      </w:pPr>
      <w:r w:rsidRPr="00D07F95">
        <w:t>harmonise standards for aids to navigation systems worldwide;</w:t>
      </w:r>
    </w:p>
    <w:p w14:paraId="09539470" w14:textId="77777777" w:rsidR="00CA2868" w:rsidRPr="00D07F95" w:rsidRDefault="00CA2868" w:rsidP="00CA2868">
      <w:pPr>
        <w:pStyle w:val="Bullet1"/>
        <w:rPr>
          <w:rFonts w:cs="Arial"/>
        </w:rPr>
      </w:pPr>
      <w:r w:rsidRPr="00D07F95">
        <w:t>facilitate the safe and efficient movement of shipping, and;</w:t>
      </w:r>
    </w:p>
    <w:p w14:paraId="66723453" w14:textId="77777777" w:rsidR="00CA2868" w:rsidRDefault="00CA2868" w:rsidP="00CA2868">
      <w:pPr>
        <w:pStyle w:val="Bullet1"/>
        <w:rPr>
          <w:rFonts w:cs="Arial"/>
        </w:rPr>
      </w:pPr>
      <w:proofErr w:type="gramStart"/>
      <w:r>
        <w:t>enhance</w:t>
      </w:r>
      <w:proofErr w:type="gramEnd"/>
      <w:r>
        <w:t xml:space="preserve"> the protect</w:t>
      </w:r>
      <w:r w:rsidR="00151B9B">
        <w:t>ion of the marine environment.</w:t>
      </w:r>
    </w:p>
    <w:p w14:paraId="464E315D" w14:textId="77777777" w:rsidR="00CA2868" w:rsidRDefault="00CA2868" w:rsidP="00CA2868">
      <w:pPr>
        <w:pStyle w:val="BodyText"/>
      </w:pPr>
      <w:r>
        <w:t>The functions of IALA include, among other things:</w:t>
      </w:r>
    </w:p>
    <w:p w14:paraId="40C89520" w14:textId="77777777" w:rsidR="00CA2868" w:rsidRDefault="00CA2868" w:rsidP="00CA2868">
      <w:pPr>
        <w:pStyle w:val="Bullet1"/>
        <w:rPr>
          <w:rFonts w:cs="Arial"/>
        </w:rPr>
      </w:pPr>
      <w:r>
        <w:t xml:space="preserve">developing international cooperation by promoting close working relationships </w:t>
      </w:r>
      <w:r w:rsidR="00151B9B">
        <w:t>and assistance between members;</w:t>
      </w:r>
    </w:p>
    <w:p w14:paraId="6A0DCC62" w14:textId="77777777" w:rsidR="00CA2868" w:rsidRDefault="00CA2868" w:rsidP="00CA2868">
      <w:pPr>
        <w:pStyle w:val="Bullet1"/>
        <w:rPr>
          <w:rFonts w:cs="Arial"/>
        </w:rPr>
      </w:pPr>
      <w:r>
        <w:t>collecting and circulating information on recent developments and matters of common interest;</w:t>
      </w:r>
    </w:p>
    <w:p w14:paraId="2E66AAB0" w14:textId="77777777" w:rsidR="00CA2868" w:rsidRDefault="00CA2868" w:rsidP="00CA2868">
      <w:pPr>
        <w:pStyle w:val="Bullet1"/>
        <w:rPr>
          <w:rFonts w:cs="Arial"/>
        </w:rPr>
      </w:pPr>
      <w:proofErr w:type="gramStart"/>
      <w:r>
        <w:t>liaison</w:t>
      </w:r>
      <w:proofErr w:type="gramEnd"/>
      <w:r>
        <w:t xml:space="preserve"> with relevant inter-governmental, international and other organisations.  For example, the International Maritime Organization (IMO), the International Hydrographic Organisation (IHO), the Commission on Illumination (CIE), and the International Telecommunication Union (ITU);</w:t>
      </w:r>
    </w:p>
    <w:p w14:paraId="33AEE8AC" w14:textId="77777777" w:rsidR="00CA2868" w:rsidRDefault="00CA2868" w:rsidP="00CA2868">
      <w:pPr>
        <w:pStyle w:val="Bullet1"/>
        <w:rPr>
          <w:rFonts w:cs="Arial"/>
        </w:rPr>
      </w:pPr>
      <w:r>
        <w:t>liaison with organisations representing the aids to navigation users;</w:t>
      </w:r>
    </w:p>
    <w:p w14:paraId="5820D3F1" w14:textId="77777777" w:rsidR="00CA2868" w:rsidRDefault="00CA2868" w:rsidP="00CA2868">
      <w:pPr>
        <w:pStyle w:val="Bullet1"/>
        <w:rPr>
          <w:rFonts w:cs="Arial"/>
        </w:rPr>
      </w:pPr>
      <w:r>
        <w:t>addressing emerging navigational technologies, hydrographic matters and vessel traffic management;</w:t>
      </w:r>
    </w:p>
    <w:p w14:paraId="7E6FACFF" w14:textId="77777777" w:rsidR="00CA2868" w:rsidRDefault="00CA2868" w:rsidP="00CA2868">
      <w:pPr>
        <w:pStyle w:val="Heading3"/>
        <w:rPr>
          <w:lang w:val="en-AU"/>
        </w:rPr>
      </w:pPr>
      <w:bookmarkStart w:id="64" w:name="_Toc244956678"/>
      <w:proofErr w:type="gramStart"/>
      <w:r>
        <w:t>e</w:t>
      </w:r>
      <w:proofErr w:type="gramEnd"/>
      <w:r>
        <w:t>-Navigation</w:t>
      </w:r>
      <w:bookmarkEnd w:id="64"/>
    </w:p>
    <w:p w14:paraId="1D4CBAC9" w14:textId="77777777" w:rsidR="00CA2868" w:rsidRDefault="00CA2868" w:rsidP="00CA2868">
      <w:pPr>
        <w:pStyle w:val="BodyText"/>
        <w:rPr>
          <w:lang w:val="en-US"/>
        </w:rPr>
      </w:pPr>
      <w:proofErr w:type="gramStart"/>
      <w:r>
        <w:rPr>
          <w:lang w:val="en-US"/>
        </w:rPr>
        <w:t>e</w:t>
      </w:r>
      <w:proofErr w:type="gramEnd"/>
      <w:r>
        <w:rPr>
          <w:lang w:val="en-US"/>
        </w:rPr>
        <w:t xml:space="preserve">-Navigation is an International Maritime Organization (IMO) led concept based on the </w:t>
      </w:r>
      <w:proofErr w:type="spellStart"/>
      <w:r>
        <w:rPr>
          <w:lang w:val="en-US"/>
        </w:rPr>
        <w:t>harmonisation</w:t>
      </w:r>
      <w:proofErr w:type="spellEnd"/>
      <w:r>
        <w:rPr>
          <w:lang w:val="en-US"/>
        </w:rPr>
        <w:t xml:space="preserve"> of marine navigation systems and supporting shore services driven by user needs.</w:t>
      </w:r>
    </w:p>
    <w:p w14:paraId="23A66625" w14:textId="77777777" w:rsidR="00CA2868" w:rsidRDefault="00CA2868" w:rsidP="00CA2868">
      <w:pPr>
        <w:pStyle w:val="BodyText"/>
        <w:rPr>
          <w:lang w:val="en-US"/>
        </w:rPr>
      </w:pPr>
      <w:r>
        <w:rPr>
          <w:lang w:val="en-US"/>
        </w:rPr>
        <w:t>The working definition of e-Navigation as adopted by IMO is:</w:t>
      </w:r>
    </w:p>
    <w:p w14:paraId="41A96AF7" w14:textId="77777777" w:rsidR="00CA2868" w:rsidRPr="00CA2868" w:rsidRDefault="00CA2868" w:rsidP="00CA2868">
      <w:pPr>
        <w:pStyle w:val="BodyText"/>
        <w:ind w:left="567"/>
        <w:rPr>
          <w:i/>
          <w:lang w:val="en-US"/>
        </w:rPr>
      </w:pPr>
      <w:proofErr w:type="gramStart"/>
      <w:r w:rsidRPr="00CA2868">
        <w:rPr>
          <w:i/>
          <w:lang w:val="en-US"/>
        </w:rPr>
        <w:t>e</w:t>
      </w:r>
      <w:proofErr w:type="gramEnd"/>
      <w:r w:rsidRPr="00CA2868">
        <w:rPr>
          <w:i/>
          <w:lang w:val="en-US"/>
        </w:rPr>
        <w:t xml:space="preserve">-Navigation is the </w:t>
      </w:r>
      <w:proofErr w:type="spellStart"/>
      <w:r w:rsidRPr="00CA2868">
        <w:rPr>
          <w:i/>
          <w:lang w:val="en-US"/>
        </w:rPr>
        <w:t>harmonised</w:t>
      </w:r>
      <w:proofErr w:type="spellEnd"/>
      <w:r w:rsidRPr="00CA2868">
        <w:rPr>
          <w:i/>
          <w:lang w:val="en-US"/>
        </w:rPr>
        <w:t xml:space="preserve"> collection, integration, exchange, presentation and analysis of maritime information onboard and ashore by electronic means to enhance berth to berth navigation and related services, for safety and security at sea and prote</w:t>
      </w:r>
      <w:r w:rsidR="007E33B8">
        <w:rPr>
          <w:i/>
          <w:lang w:val="en-US"/>
        </w:rPr>
        <w:t>ction of the marine environment.</w:t>
      </w:r>
    </w:p>
    <w:p w14:paraId="1B795130" w14:textId="77777777" w:rsidR="00CA2868" w:rsidRDefault="00CA2868" w:rsidP="00CA2868">
      <w:pPr>
        <w:pStyle w:val="BodyText"/>
        <w:rPr>
          <w:lang w:val="en-US"/>
        </w:rPr>
      </w:pPr>
      <w:r>
        <w:rPr>
          <w:lang w:val="en-US"/>
        </w:rPr>
        <w:t>There are 3 key elements or strands that must first be in place before e-Navigation can be realized:</w:t>
      </w:r>
    </w:p>
    <w:p w14:paraId="182C4E8B" w14:textId="77777777" w:rsidR="00CA2868" w:rsidRDefault="00CA2868" w:rsidP="00CA2868">
      <w:pPr>
        <w:pStyle w:val="Bullet1"/>
      </w:pPr>
      <w:r>
        <w:t xml:space="preserve">Electronic Navigation Chart (ENC) </w:t>
      </w:r>
      <w:r w:rsidR="00151B9B">
        <w:t>coverage of navigational areas;</w:t>
      </w:r>
    </w:p>
    <w:p w14:paraId="76CDF57F" w14:textId="77777777" w:rsidR="00CA2868" w:rsidRDefault="00CA2868" w:rsidP="00CA2868">
      <w:pPr>
        <w:pStyle w:val="Bullet1"/>
      </w:pPr>
      <w:r>
        <w:t>a robust electronic position, navigation and timin</w:t>
      </w:r>
      <w:r w:rsidR="00151B9B">
        <w:t>g system (with redundancy); and</w:t>
      </w:r>
    </w:p>
    <w:p w14:paraId="56500285" w14:textId="77777777" w:rsidR="00CA2868" w:rsidRDefault="00CA2868" w:rsidP="00CA2868">
      <w:pPr>
        <w:pStyle w:val="Bullet1"/>
      </w:pPr>
      <w:proofErr w:type="gramStart"/>
      <w:r>
        <w:t>an</w:t>
      </w:r>
      <w:proofErr w:type="gramEnd"/>
      <w:r>
        <w:t xml:space="preserve"> agreed infrastructure of communications to link ship and shore.</w:t>
      </w:r>
    </w:p>
    <w:p w14:paraId="567D8C0B" w14:textId="77777777" w:rsidR="00CA2868" w:rsidRDefault="00CA2868" w:rsidP="00CA2868">
      <w:pPr>
        <w:pStyle w:val="Heading3"/>
      </w:pPr>
      <w:bookmarkStart w:id="65" w:name="_Toc244956679"/>
      <w:r>
        <w:t>Aim &amp; Vision</w:t>
      </w:r>
      <w:bookmarkEnd w:id="65"/>
    </w:p>
    <w:p w14:paraId="29727922" w14:textId="77777777" w:rsidR="00CA2868" w:rsidRDefault="00CA2868" w:rsidP="00CA2868">
      <w:pPr>
        <w:pStyle w:val="BodyText"/>
      </w:pPr>
      <w:r>
        <w:t>The aim of IALA is:</w:t>
      </w:r>
    </w:p>
    <w:p w14:paraId="279DDFD9" w14:textId="77777777" w:rsidR="00CA2868" w:rsidRPr="00CA2868" w:rsidRDefault="00CA2868" w:rsidP="00CA2868">
      <w:pPr>
        <w:pStyle w:val="BodyText"/>
        <w:ind w:left="567"/>
        <w:rPr>
          <w:i/>
        </w:rPr>
      </w:pPr>
      <w:r w:rsidRPr="00CA2868">
        <w:rPr>
          <w:i/>
        </w:rPr>
        <w:t>Fostering the safe, economic and efficient movement of vessels by improvements and harmonisation of aids to navigation worldwide</w:t>
      </w:r>
      <w:r w:rsidR="007E33B8">
        <w:rPr>
          <w:i/>
        </w:rPr>
        <w:t>.</w:t>
      </w:r>
    </w:p>
    <w:p w14:paraId="6EA16125" w14:textId="77777777" w:rsidR="00CA2868" w:rsidRDefault="00CA2868" w:rsidP="00CA2868">
      <w:pPr>
        <w:pStyle w:val="BodyText"/>
        <w:rPr>
          <w:i/>
        </w:rPr>
      </w:pPr>
      <w:proofErr w:type="gramStart"/>
      <w:r>
        <w:rPr>
          <w:iCs/>
        </w:rPr>
        <w:t>while</w:t>
      </w:r>
      <w:proofErr w:type="gramEnd"/>
      <w:r>
        <w:rPr>
          <w:iCs/>
        </w:rPr>
        <w:t xml:space="preserve"> the </w:t>
      </w:r>
      <w:r w:rsidR="00151B9B">
        <w:t>Vision of IALA is:</w:t>
      </w:r>
    </w:p>
    <w:p w14:paraId="4018B610" w14:textId="77777777" w:rsidR="00CA2868" w:rsidRPr="00CA2868" w:rsidRDefault="00CA2868" w:rsidP="00CA2868">
      <w:pPr>
        <w:pStyle w:val="BodyText"/>
        <w:ind w:left="567"/>
        <w:rPr>
          <w:i/>
        </w:rPr>
      </w:pPr>
      <w:r w:rsidRPr="00CA2868">
        <w:rPr>
          <w:i/>
        </w:rPr>
        <w:t>Safe m</w:t>
      </w:r>
      <w:r w:rsidR="00151B9B">
        <w:rPr>
          <w:i/>
        </w:rPr>
        <w:t>arine navigation in a world of:</w:t>
      </w:r>
    </w:p>
    <w:p w14:paraId="0F0D53C4" w14:textId="77777777" w:rsidR="00CA2868" w:rsidRPr="00CA2868" w:rsidRDefault="00CA2868" w:rsidP="00CA2868">
      <w:pPr>
        <w:pStyle w:val="Bullet2"/>
        <w:rPr>
          <w:lang w:val="da-DK"/>
        </w:rPr>
      </w:pPr>
      <w:r w:rsidRPr="00CA2868">
        <w:rPr>
          <w:lang w:val="da-DK"/>
        </w:rPr>
        <w:t>Larger and faster ships</w:t>
      </w:r>
      <w:r w:rsidR="00151B9B">
        <w:rPr>
          <w:lang w:val="da-DK"/>
        </w:rPr>
        <w:t>;</w:t>
      </w:r>
    </w:p>
    <w:p w14:paraId="0D53326A" w14:textId="77777777" w:rsidR="00CA2868" w:rsidRPr="00CA2868" w:rsidRDefault="00CA2868" w:rsidP="00CA2868">
      <w:pPr>
        <w:pStyle w:val="Bullet2"/>
        <w:rPr>
          <w:lang w:val="da-DK"/>
        </w:rPr>
      </w:pPr>
      <w:r w:rsidRPr="00CA2868">
        <w:rPr>
          <w:lang w:val="da-DK"/>
        </w:rPr>
        <w:t>Changing economy &amp; technology</w:t>
      </w:r>
      <w:r w:rsidR="00151B9B">
        <w:rPr>
          <w:lang w:val="da-DK"/>
        </w:rPr>
        <w:t>;</w:t>
      </w:r>
    </w:p>
    <w:p w14:paraId="4BC1C66D" w14:textId="77777777" w:rsidR="00CA2868" w:rsidRPr="00CA2868" w:rsidRDefault="00CA2868" w:rsidP="00CA2868">
      <w:pPr>
        <w:pStyle w:val="Bullet2"/>
        <w:rPr>
          <w:lang w:val="da-DK"/>
        </w:rPr>
      </w:pPr>
      <w:r w:rsidRPr="00CA2868">
        <w:rPr>
          <w:lang w:val="da-DK"/>
        </w:rPr>
        <w:t>Stringent standards</w:t>
      </w:r>
      <w:r w:rsidR="00151B9B">
        <w:rPr>
          <w:lang w:val="da-DK"/>
        </w:rPr>
        <w:t>;</w:t>
      </w:r>
    </w:p>
    <w:p w14:paraId="63E62D18" w14:textId="77777777" w:rsidR="00CA2868" w:rsidRPr="00CA2868" w:rsidRDefault="00CA2868" w:rsidP="00CA2868">
      <w:pPr>
        <w:pStyle w:val="Bullet2"/>
        <w:rPr>
          <w:lang w:val="da-DK"/>
        </w:rPr>
      </w:pPr>
      <w:r w:rsidRPr="00CA2868">
        <w:rPr>
          <w:lang w:val="da-DK"/>
        </w:rPr>
        <w:t>Holistic approach (e-Navigation)</w:t>
      </w:r>
      <w:r w:rsidR="00151B9B">
        <w:rPr>
          <w:lang w:val="da-DK"/>
        </w:rPr>
        <w:t>;</w:t>
      </w:r>
    </w:p>
    <w:p w14:paraId="105CE855" w14:textId="77777777" w:rsidR="00CA2868" w:rsidRPr="00CA2868" w:rsidRDefault="00CA2868" w:rsidP="00CA2868">
      <w:pPr>
        <w:pStyle w:val="Bullet2"/>
        <w:rPr>
          <w:lang w:val="da-DK"/>
        </w:rPr>
      </w:pPr>
      <w:r w:rsidRPr="00CA2868">
        <w:rPr>
          <w:lang w:val="da-DK"/>
        </w:rPr>
        <w:t>Changing waterway use</w:t>
      </w:r>
      <w:r w:rsidR="00151B9B">
        <w:rPr>
          <w:lang w:val="da-DK"/>
        </w:rPr>
        <w:t>.</w:t>
      </w:r>
    </w:p>
    <w:p w14:paraId="5749CCF5" w14:textId="77777777" w:rsidR="00CA2868" w:rsidRDefault="00CA2868" w:rsidP="00CA2868">
      <w:pPr>
        <w:pStyle w:val="BodyText"/>
      </w:pPr>
      <w:r>
        <w:t>With this in mind, IALA has taken an initiative as part of the strategy for the future of e-Navigation by developing a World Wide Radio Navigation Plan.</w:t>
      </w:r>
    </w:p>
    <w:p w14:paraId="4548C92A" w14:textId="77777777" w:rsidR="00CA2868" w:rsidRDefault="00CA2868" w:rsidP="00CA2868">
      <w:pPr>
        <w:pStyle w:val="Heading2"/>
      </w:pPr>
      <w:bookmarkStart w:id="66" w:name="_Toc244956680"/>
      <w:r>
        <w:t>Scope and Objectives</w:t>
      </w:r>
      <w:bookmarkEnd w:id="66"/>
    </w:p>
    <w:p w14:paraId="145A3B42" w14:textId="77777777" w:rsidR="00CA2868" w:rsidRDefault="00CA2868" w:rsidP="00CA2868">
      <w:pPr>
        <w:pStyle w:val="BodyText"/>
      </w:pPr>
      <w:r>
        <w:t>The 3 key elements of e-Navigation are identified above.  This document focuses solely on the need to provide robust electronic position, navigation and timing (PNT) information, primarily via radio navigation systems.  It presents the IALA position on current, developing and future PNT systems w</w:t>
      </w:r>
      <w:r w:rsidR="005636B2">
        <w:t>ithin the maritime environment.</w:t>
      </w:r>
    </w:p>
    <w:p w14:paraId="64A01523" w14:textId="77777777" w:rsidR="00CA2868" w:rsidRDefault="00CA2868" w:rsidP="00CA2868">
      <w:pPr>
        <w:pStyle w:val="BodyText"/>
      </w:pPr>
      <w:r>
        <w:t>This document is aimed at assisting in the formulation of policy for National and Regional Radio Navigation Plans.</w:t>
      </w:r>
    </w:p>
    <w:p w14:paraId="6C57C876" w14:textId="77777777" w:rsidR="00CA2868" w:rsidRPr="00CA2868" w:rsidRDefault="00CA2868" w:rsidP="00CA2868">
      <w:pPr>
        <w:pStyle w:val="BodyText"/>
      </w:pPr>
      <w:r>
        <w:t>It is also provided for IALA members and other administrations to assist them in offering their radio navigation systems to IMO as part of the WWRNS.</w:t>
      </w:r>
    </w:p>
    <w:p w14:paraId="7EB25485" w14:textId="77777777" w:rsidR="006427BF" w:rsidRPr="00371BEF" w:rsidRDefault="00CA2868" w:rsidP="00CA2868">
      <w:pPr>
        <w:pStyle w:val="Heading1"/>
      </w:pPr>
      <w:bookmarkStart w:id="67" w:name="_Toc244956681"/>
      <w:r>
        <w:t>Background to Service provision</w:t>
      </w:r>
      <w:bookmarkEnd w:id="67"/>
    </w:p>
    <w:p w14:paraId="1A6163AF" w14:textId="77777777" w:rsidR="006427BF" w:rsidRPr="00371BEF" w:rsidRDefault="00CA2868" w:rsidP="00371BEF">
      <w:pPr>
        <w:pStyle w:val="Heading2"/>
      </w:pPr>
      <w:bookmarkStart w:id="68" w:name="_Toc244956682"/>
      <w:r>
        <w:t>General</w:t>
      </w:r>
      <w:bookmarkEnd w:id="68"/>
    </w:p>
    <w:p w14:paraId="253A03AC" w14:textId="77777777" w:rsidR="006427BF" w:rsidRDefault="00CA2868" w:rsidP="004A3893">
      <w:pPr>
        <w:pStyle w:val="BodyText"/>
        <w:rPr>
          <w:lang w:eastAsia="de-DE"/>
        </w:rPr>
      </w:pPr>
      <w:r w:rsidRPr="00CA2868">
        <w:rPr>
          <w:lang w:eastAsia="de-DE"/>
        </w:rPr>
        <w:t>The IALA Aids to Navigation service provision mix is coming under increasing pressure.</w:t>
      </w:r>
      <w:r>
        <w:rPr>
          <w:lang w:eastAsia="de-DE"/>
        </w:rPr>
        <w:t xml:space="preserve"> </w:t>
      </w:r>
      <w:r w:rsidRPr="00CA2868">
        <w:rPr>
          <w:lang w:eastAsia="de-DE"/>
        </w:rPr>
        <w:t xml:space="preserve"> User requirements are becoming more demanding, whilst at the same time IALA members endeavour to deliver safety critical services at maximum value for money. </w:t>
      </w:r>
      <w:r>
        <w:rPr>
          <w:lang w:eastAsia="de-DE"/>
        </w:rPr>
        <w:t xml:space="preserve"> </w:t>
      </w:r>
      <w:r w:rsidRPr="00CA2868">
        <w:rPr>
          <w:lang w:eastAsia="de-DE"/>
        </w:rPr>
        <w:t>This is in the context of long term growth in shipping traffic and an increasingly litigious legal environment.</w:t>
      </w:r>
      <w:r w:rsidR="005636B2">
        <w:rPr>
          <w:lang w:eastAsia="de-DE"/>
        </w:rPr>
        <w:t xml:space="preserve"> </w:t>
      </w:r>
      <w:r w:rsidRPr="00CA2868">
        <w:rPr>
          <w:lang w:eastAsia="de-DE"/>
        </w:rPr>
        <w:t xml:space="preserve"> Radio</w:t>
      </w:r>
      <w:ins w:id="69" w:author="alang" w:date="2012-03-27T21:01:00Z">
        <w:r w:rsidR="006D5AF2">
          <w:rPr>
            <w:lang w:eastAsia="de-DE"/>
          </w:rPr>
          <w:t xml:space="preserve"> </w:t>
        </w:r>
      </w:ins>
      <w:r w:rsidRPr="00CA2868">
        <w:rPr>
          <w:lang w:eastAsia="de-DE"/>
        </w:rPr>
        <w:t>navigation itself is also adding new levels of complexity to the service provision environment and significant change is anticipated over the next two decades.</w:t>
      </w:r>
    </w:p>
    <w:p w14:paraId="3DABA1D2" w14:textId="77777777" w:rsidR="00CA2868" w:rsidRDefault="00CA2868" w:rsidP="00CA2868">
      <w:pPr>
        <w:pStyle w:val="Heading2"/>
        <w:rPr>
          <w:lang w:eastAsia="de-DE"/>
        </w:rPr>
      </w:pPr>
      <w:bookmarkStart w:id="70" w:name="_Toc244956683"/>
      <w:r>
        <w:rPr>
          <w:lang w:eastAsia="de-DE"/>
        </w:rPr>
        <w:t>Institutional</w:t>
      </w:r>
      <w:bookmarkEnd w:id="70"/>
    </w:p>
    <w:p w14:paraId="7C6BC1F0" w14:textId="77777777" w:rsidR="00CA2868" w:rsidRDefault="00CA2868" w:rsidP="004A3893">
      <w:pPr>
        <w:pStyle w:val="BodyText"/>
        <w:rPr>
          <w:lang w:eastAsia="de-DE"/>
        </w:rPr>
      </w:pPr>
      <w:r w:rsidRPr="00CA2868">
        <w:rPr>
          <w:lang w:eastAsia="de-DE"/>
        </w:rPr>
        <w:t xml:space="preserve">In recent years, there has been a convergence of interests between the various institutional bodies in the international maritime world. </w:t>
      </w:r>
      <w:r>
        <w:rPr>
          <w:lang w:eastAsia="de-DE"/>
        </w:rPr>
        <w:t xml:space="preserve"> </w:t>
      </w:r>
      <w:r w:rsidRPr="00CA2868">
        <w:rPr>
          <w:lang w:eastAsia="de-DE"/>
        </w:rPr>
        <w:t>To optimise e-Navigation, there will be an ongoing need for close co-operation between the International Maritime Organization (IMO), the International Hydrographic Organisation (IHO) and the International Association of Marine Aids to Navigation and Lighthouse Authorities (IALA).</w:t>
      </w:r>
    </w:p>
    <w:p w14:paraId="4CFC0D6C" w14:textId="77777777" w:rsidR="00CA2868" w:rsidRDefault="00CA2868" w:rsidP="00CA2868">
      <w:pPr>
        <w:pStyle w:val="Heading2"/>
        <w:rPr>
          <w:lang w:eastAsia="de-DE"/>
        </w:rPr>
      </w:pPr>
      <w:bookmarkStart w:id="71" w:name="_Toc244956684"/>
      <w:r>
        <w:rPr>
          <w:lang w:eastAsia="de-DE"/>
        </w:rPr>
        <w:t>Regulatory</w:t>
      </w:r>
      <w:bookmarkEnd w:id="71"/>
    </w:p>
    <w:p w14:paraId="7C9BBE2C" w14:textId="77777777" w:rsidR="00CA2868" w:rsidRDefault="00CA2868" w:rsidP="00CA2868">
      <w:pPr>
        <w:pStyle w:val="BodyText"/>
        <w:rPr>
          <w:lang w:eastAsia="de-DE"/>
        </w:rPr>
      </w:pPr>
      <w:r>
        <w:rPr>
          <w:lang w:eastAsia="de-DE"/>
        </w:rPr>
        <w:t>Globally, there are growing signs that an increasing number of National Administrations are ready to support further legislation to ensure maritime safety, environmental protection and security, for example:</w:t>
      </w:r>
    </w:p>
    <w:p w14:paraId="7DDBAB4C" w14:textId="77777777" w:rsidR="00CA2868" w:rsidRDefault="00CA2868" w:rsidP="00CA2868">
      <w:pPr>
        <w:pStyle w:val="Bullet1"/>
      </w:pPr>
      <w:r>
        <w:t>at IMO NAV 54 in July 2008, IMO agreed a schedule (2012-2018) for mandatory carriage of ECDIS on SOLAS vessels</w:t>
      </w:r>
      <w:r w:rsidR="00151B9B">
        <w:t>;</w:t>
      </w:r>
    </w:p>
    <w:p w14:paraId="6F4772A0" w14:textId="77777777" w:rsidR="00CA2868" w:rsidRDefault="00CA2868" w:rsidP="00CA2868">
      <w:pPr>
        <w:pStyle w:val="Bullet1"/>
      </w:pPr>
      <w:r>
        <w:t>IMO have defined an increasing number of Traffic Separation Schemes, with an IHO requirement to regularly resurvey these areas with a high degree of accuracy;</w:t>
      </w:r>
    </w:p>
    <w:p w14:paraId="2305533F" w14:textId="77777777" w:rsidR="00CA2868" w:rsidRDefault="00CA2868" w:rsidP="00CA2868">
      <w:pPr>
        <w:pStyle w:val="Bullet1"/>
      </w:pPr>
      <w:r>
        <w:t xml:space="preserve">The increasing number of multi-national data-sharing agreements, such as IMO’s LRIT, the European Union’s </w:t>
      </w:r>
      <w:proofErr w:type="spellStart"/>
      <w:r>
        <w:t>SafeSeaNet</w:t>
      </w:r>
      <w:proofErr w:type="spellEnd"/>
      <w:r>
        <w:t xml:space="preserve"> and the Baltic HELCOM Agreement; and</w:t>
      </w:r>
    </w:p>
    <w:p w14:paraId="1E5759C0" w14:textId="77777777" w:rsidR="00CA2868" w:rsidRDefault="00CA2868" w:rsidP="00CA2868">
      <w:pPr>
        <w:pStyle w:val="Bullet1"/>
      </w:pPr>
      <w:r>
        <w:t>The development of Marine Electronic Highways and Motorways of the Sea in high risk areas.</w:t>
      </w:r>
    </w:p>
    <w:p w14:paraId="181AE7A1" w14:textId="77777777" w:rsidR="00CA2868" w:rsidRDefault="00CA2868" w:rsidP="00CA2868">
      <w:pPr>
        <w:pStyle w:val="BodyText"/>
        <w:rPr>
          <w:lang w:eastAsia="de-DE"/>
        </w:rPr>
      </w:pPr>
      <w:r>
        <w:rPr>
          <w:lang w:eastAsia="de-DE"/>
        </w:rPr>
        <w:t>This is likely to result in greater commonality in service provision between different National Administrations.  It may lead to a strengthening of IMO’s role as regulatory requirements are implemented in a more stringent manner.</w:t>
      </w:r>
    </w:p>
    <w:p w14:paraId="5B34CCE6" w14:textId="77777777" w:rsidR="00CA2868" w:rsidRDefault="00CA2868" w:rsidP="00CA2868">
      <w:pPr>
        <w:pStyle w:val="BodyText"/>
        <w:rPr>
          <w:lang w:eastAsia="de-DE"/>
        </w:rPr>
      </w:pPr>
      <w:r>
        <w:rPr>
          <w:lang w:eastAsia="de-DE"/>
        </w:rPr>
        <w:t>There are moves towards charging ‘market rates’ for the use of radio spectrum in some countries and proposals may be put forward for adoption of this approach internationally.</w:t>
      </w:r>
    </w:p>
    <w:p w14:paraId="13A5835A" w14:textId="77777777" w:rsidR="00CA2868" w:rsidRDefault="00CA2868" w:rsidP="00CA2868">
      <w:pPr>
        <w:pStyle w:val="Heading2"/>
        <w:rPr>
          <w:lang w:eastAsia="de-DE"/>
        </w:rPr>
      </w:pPr>
      <w:bookmarkStart w:id="72" w:name="_Toc244956685"/>
      <w:r>
        <w:rPr>
          <w:lang w:eastAsia="de-DE"/>
        </w:rPr>
        <w:t>Commercial</w:t>
      </w:r>
      <w:bookmarkEnd w:id="72"/>
    </w:p>
    <w:p w14:paraId="4FACC778" w14:textId="77777777" w:rsidR="00CA2868" w:rsidRDefault="00CA2868" w:rsidP="00CA2868">
      <w:pPr>
        <w:pStyle w:val="BodyText"/>
        <w:rPr>
          <w:lang w:eastAsia="de-DE"/>
        </w:rPr>
      </w:pPr>
      <w:r>
        <w:rPr>
          <w:lang w:eastAsia="de-DE"/>
        </w:rPr>
        <w:t>There are key trends in the global shipping industry that are already having, and will continue to have, a large effect on the service to be delivered:</w:t>
      </w:r>
    </w:p>
    <w:p w14:paraId="326D3424" w14:textId="77777777" w:rsidR="00CA2868" w:rsidRDefault="007E33B8" w:rsidP="00CA2868">
      <w:pPr>
        <w:pStyle w:val="Bullet1"/>
      </w:pPr>
      <w:r>
        <w:t>t</w:t>
      </w:r>
      <w:r w:rsidR="00CA2868">
        <w:t>he continued importance of the maritime sector in supporting global economic growth particularly on the Asia routes - in 2007 the world seaborne trade reached a rec</w:t>
      </w:r>
      <w:r w:rsidR="006D1091">
        <w:t>ord high of 8.02 billion tonnes</w:t>
      </w:r>
      <w:r w:rsidR="006D1091">
        <w:rPr>
          <w:rStyle w:val="FootnoteReference"/>
        </w:rPr>
        <w:footnoteReference w:id="1"/>
      </w:r>
      <w:r w:rsidR="00CA2868">
        <w:t>;</w:t>
      </w:r>
    </w:p>
    <w:p w14:paraId="227611FC" w14:textId="77777777" w:rsidR="00CA2868" w:rsidRDefault="007E33B8" w:rsidP="00CA2868">
      <w:pPr>
        <w:pStyle w:val="Bullet1"/>
      </w:pPr>
      <w:proofErr w:type="gramStart"/>
      <w:r>
        <w:t>s</w:t>
      </w:r>
      <w:r w:rsidR="00CA2868">
        <w:t>hips</w:t>
      </w:r>
      <w:proofErr w:type="gramEnd"/>
      <w:r w:rsidR="00CA2868">
        <w:t xml:space="preserve"> are becoming larger and faster – Maersk no</w:t>
      </w:r>
      <w:r w:rsidR="00151B9B">
        <w:t xml:space="preserve">w operate eight vessels of the </w:t>
      </w:r>
      <w:r w:rsidR="00CA2868">
        <w:t>Emma Maersk class.  These vessels are 397 metres long, 56 metres wide, can carry 11000 twenty-foot containers and are</w:t>
      </w:r>
      <w:r w:rsidR="00151B9B">
        <w:t xml:space="preserve"> capable of more than 25 knots;</w:t>
      </w:r>
    </w:p>
    <w:p w14:paraId="269CC046" w14:textId="77777777" w:rsidR="00CA2868" w:rsidRDefault="007E33B8" w:rsidP="00CA2868">
      <w:pPr>
        <w:pStyle w:val="Bullet1"/>
      </w:pPr>
      <w:r>
        <w:t>t</w:t>
      </w:r>
      <w:r w:rsidR="00CA2868">
        <w:t>he age profile of the world fleet – over the last decade, the average age of container ships and tankers has decreased markedly although more than 30% of the remainder of the world fleet is more than 20 years old; and</w:t>
      </w:r>
    </w:p>
    <w:p w14:paraId="6688FB18" w14:textId="77777777" w:rsidR="00CA2868" w:rsidRDefault="007E33B8" w:rsidP="00CA2868">
      <w:pPr>
        <w:pStyle w:val="Bullet1"/>
      </w:pPr>
      <w:proofErr w:type="gramStart"/>
      <w:r>
        <w:t>a</w:t>
      </w:r>
      <w:proofErr w:type="gramEnd"/>
      <w:r w:rsidR="00CA2868">
        <w:t xml:space="preserve"> move towards increasingly sophisticated integrated bridge equipment, relying on electronic equipment to compensate for much reduced manning levels. </w:t>
      </w:r>
      <w:r w:rsidR="00151B9B">
        <w:t xml:space="preserve"> </w:t>
      </w:r>
      <w:r w:rsidR="00CA2868">
        <w:t>The cost of such equipment is reducing in comparison to the overall cost of building and operating vessels.</w:t>
      </w:r>
    </w:p>
    <w:p w14:paraId="3015B45E" w14:textId="77777777" w:rsidR="00CA2868" w:rsidRDefault="00CA2868" w:rsidP="00CA2868">
      <w:pPr>
        <w:pStyle w:val="BodyText"/>
        <w:rPr>
          <w:lang w:eastAsia="de-DE"/>
        </w:rPr>
      </w:pPr>
      <w:r>
        <w:rPr>
          <w:lang w:eastAsia="de-DE"/>
        </w:rPr>
        <w:t xml:space="preserve">The pressures on IALA members’ service provision will increase as a result of these trends. </w:t>
      </w:r>
      <w:r w:rsidR="00151B9B">
        <w:rPr>
          <w:lang w:eastAsia="de-DE"/>
        </w:rPr>
        <w:t xml:space="preserve"> </w:t>
      </w:r>
      <w:r>
        <w:rPr>
          <w:lang w:eastAsia="de-DE"/>
        </w:rPr>
        <w:t xml:space="preserve">The size, age and abilities of the international fleet </w:t>
      </w:r>
      <w:proofErr w:type="gramStart"/>
      <w:r>
        <w:rPr>
          <w:lang w:eastAsia="de-DE"/>
        </w:rPr>
        <w:t>is</w:t>
      </w:r>
      <w:proofErr w:type="gramEnd"/>
      <w:r>
        <w:rPr>
          <w:lang w:eastAsia="de-DE"/>
        </w:rPr>
        <w:t xml:space="preserve"> becoming more varied and this has a significant effect upon plans for introducing new AtoN services and equipment.</w:t>
      </w:r>
    </w:p>
    <w:p w14:paraId="4BB53C29" w14:textId="77777777" w:rsidR="00CA2868" w:rsidRDefault="00CA2868" w:rsidP="00CA2868">
      <w:pPr>
        <w:pStyle w:val="BodyText"/>
        <w:rPr>
          <w:lang w:eastAsia="de-DE"/>
        </w:rPr>
      </w:pPr>
      <w:r>
        <w:rPr>
          <w:lang w:eastAsia="de-DE"/>
        </w:rPr>
        <w:t>As service providers, IALA members must meet the demands of modern, state-of-the-art ships with fully integrated bridge systems as well as 30 year-old cargo ships with basic bridge and navigation equipment.</w:t>
      </w:r>
    </w:p>
    <w:p w14:paraId="02D1CBB6" w14:textId="77777777" w:rsidR="00CA2868" w:rsidRDefault="00CA2868" w:rsidP="00CA2868">
      <w:pPr>
        <w:pStyle w:val="Heading2"/>
        <w:rPr>
          <w:lang w:eastAsia="de-DE"/>
        </w:rPr>
      </w:pPr>
      <w:bookmarkStart w:id="73" w:name="_Toc244956686"/>
      <w:r>
        <w:rPr>
          <w:lang w:eastAsia="de-DE"/>
        </w:rPr>
        <w:t>Operational</w:t>
      </w:r>
      <w:bookmarkEnd w:id="73"/>
    </w:p>
    <w:p w14:paraId="4580BE4A" w14:textId="77777777" w:rsidR="00CA2868" w:rsidRDefault="00CA2868" w:rsidP="00CA2868">
      <w:pPr>
        <w:pStyle w:val="BodyText"/>
        <w:rPr>
          <w:lang w:eastAsia="de-DE"/>
        </w:rPr>
      </w:pPr>
      <w:r>
        <w:rPr>
          <w:lang w:eastAsia="de-DE"/>
        </w:rPr>
        <w:t>There are many changes taking place in the operational environment that present new challenges including:</w:t>
      </w:r>
    </w:p>
    <w:p w14:paraId="7710E710" w14:textId="77777777" w:rsidR="00CA2868" w:rsidRDefault="00CA2868" w:rsidP="006D1091">
      <w:pPr>
        <w:pStyle w:val="Bullet1"/>
      </w:pPr>
      <w:r>
        <w:t>IMO’s and IALA’s support of e-Navigation;</w:t>
      </w:r>
    </w:p>
    <w:p w14:paraId="5E7D3AE9" w14:textId="77777777" w:rsidR="00CA2868" w:rsidRDefault="007E33B8" w:rsidP="006D1091">
      <w:pPr>
        <w:pStyle w:val="Bullet1"/>
      </w:pPr>
      <w:r>
        <w:t>t</w:t>
      </w:r>
      <w:r w:rsidR="00CA2868">
        <w:t>he widespread and growing reliance upon GNSS and its role underpinning navigation, situational awareness and communications for e-Navigation;</w:t>
      </w:r>
    </w:p>
    <w:p w14:paraId="0549DE48" w14:textId="77777777" w:rsidR="00CA2868" w:rsidRDefault="007E33B8" w:rsidP="006D1091">
      <w:pPr>
        <w:pStyle w:val="Bullet1"/>
      </w:pPr>
      <w:r>
        <w:t>g</w:t>
      </w:r>
      <w:r w:rsidR="00CA2868">
        <w:t>rowing deployment of local and specific Traffic Management Schemes to meet ever more stringent requirements at higher capacity levels; and</w:t>
      </w:r>
    </w:p>
    <w:p w14:paraId="7DE11744" w14:textId="77777777" w:rsidR="00CA2868" w:rsidRDefault="007E33B8" w:rsidP="006D1091">
      <w:pPr>
        <w:pStyle w:val="Bullet1"/>
      </w:pPr>
      <w:proofErr w:type="gramStart"/>
      <w:r>
        <w:t>t</w:t>
      </w:r>
      <w:r w:rsidR="00CA2868">
        <w:t>he</w:t>
      </w:r>
      <w:proofErr w:type="gramEnd"/>
      <w:r w:rsidR="00CA2868">
        <w:t xml:space="preserve"> balance between traditional navigation skills and the role of new technological advances such as ECDIS and Integrated Bridge Systems.</w:t>
      </w:r>
    </w:p>
    <w:p w14:paraId="3F4684DD" w14:textId="77777777" w:rsidR="00CA2868" w:rsidRDefault="00CA2868" w:rsidP="00CA2868">
      <w:pPr>
        <w:pStyle w:val="BodyText"/>
        <w:rPr>
          <w:lang w:eastAsia="de-DE"/>
        </w:rPr>
      </w:pPr>
      <w:r>
        <w:rPr>
          <w:lang w:eastAsia="de-DE"/>
        </w:rPr>
        <w:t>The introduction of GNSS has encouraged mariners to navigate in areas and conditions in which they would not previously have done and the introduction of e</w:t>
      </w:r>
      <w:ins w:id="74" w:author="alang" w:date="2012-03-27T21:06:00Z">
        <w:r w:rsidR="006D5AF2">
          <w:rPr>
            <w:lang w:eastAsia="de-DE"/>
          </w:rPr>
          <w:t>-</w:t>
        </w:r>
      </w:ins>
      <w:del w:id="75" w:author="alang" w:date="2012-03-27T21:06:00Z">
        <w:r w:rsidDel="006D5AF2">
          <w:rPr>
            <w:lang w:eastAsia="de-DE"/>
          </w:rPr>
          <w:delText xml:space="preserve"> </w:delText>
        </w:r>
      </w:del>
      <w:r>
        <w:rPr>
          <w:lang w:eastAsia="de-DE"/>
        </w:rPr>
        <w:t>Navigation will further change the way that ships operate.  As part of its introduction, it is essential to understand what happens when key e-Navigation components (e.g. GNSS) fail or are denied.  Getting the human factors part of this right is also critical: before adopting the technology - safety, liability, on-board training and duty of care must all be considered.</w:t>
      </w:r>
    </w:p>
    <w:p w14:paraId="0F63E130" w14:textId="77777777" w:rsidR="00CA2868" w:rsidRDefault="00CA2868" w:rsidP="00CA2868">
      <w:pPr>
        <w:pStyle w:val="BodyText"/>
        <w:rPr>
          <w:lang w:eastAsia="de-DE"/>
        </w:rPr>
      </w:pPr>
      <w:proofErr w:type="gramStart"/>
      <w:r>
        <w:rPr>
          <w:lang w:eastAsia="de-DE"/>
        </w:rPr>
        <w:t>e</w:t>
      </w:r>
      <w:proofErr w:type="gramEnd"/>
      <w:r>
        <w:rPr>
          <w:lang w:eastAsia="de-DE"/>
        </w:rPr>
        <w:t>-Navigation means that international bodies (IMO, IHO, IALA etc) must work more closely together as the concept encompasses all their areas of responsibility.</w:t>
      </w:r>
    </w:p>
    <w:p w14:paraId="05C2AC2F" w14:textId="77777777" w:rsidR="00CA2868" w:rsidRDefault="00CA2868" w:rsidP="00CA2868">
      <w:pPr>
        <w:pStyle w:val="BodyText"/>
        <w:rPr>
          <w:lang w:eastAsia="de-DE"/>
        </w:rPr>
      </w:pPr>
      <w:r>
        <w:rPr>
          <w:lang w:eastAsia="de-DE"/>
        </w:rPr>
        <w:t xml:space="preserve">In 2007, the IMO Sub-Committee on Safety of Navigation (NAV) agreed that there was a need to provide an internationally agreed alternative system for complementing the existing satellite navigation, positioning and timing services to support e-navigation and recognised that potential back up </w:t>
      </w:r>
      <w:r w:rsidR="006D1091">
        <w:rPr>
          <w:lang w:eastAsia="de-DE"/>
        </w:rPr>
        <w:t>systems could be made available</w:t>
      </w:r>
      <w:r w:rsidR="006D1091">
        <w:rPr>
          <w:rStyle w:val="FootnoteReference"/>
          <w:lang w:eastAsia="de-DE"/>
        </w:rPr>
        <w:footnoteReference w:id="2"/>
      </w:r>
      <w:r>
        <w:rPr>
          <w:lang w:eastAsia="de-DE"/>
        </w:rPr>
        <w:t>.</w:t>
      </w:r>
    </w:p>
    <w:p w14:paraId="18542DF7" w14:textId="77777777" w:rsidR="00CA2868" w:rsidRDefault="006D1091" w:rsidP="006D1091">
      <w:pPr>
        <w:pStyle w:val="Heading2"/>
        <w:rPr>
          <w:lang w:eastAsia="de-DE"/>
        </w:rPr>
      </w:pPr>
      <w:bookmarkStart w:id="76" w:name="_Toc244956687"/>
      <w:r>
        <w:rPr>
          <w:lang w:eastAsia="de-DE"/>
        </w:rPr>
        <w:t>Technical</w:t>
      </w:r>
      <w:bookmarkEnd w:id="76"/>
    </w:p>
    <w:p w14:paraId="70741A9E" w14:textId="77777777" w:rsidR="006D1091" w:rsidRDefault="006D1091" w:rsidP="006D1091">
      <w:pPr>
        <w:pStyle w:val="BodyText"/>
        <w:rPr>
          <w:lang w:eastAsia="de-DE"/>
        </w:rPr>
      </w:pPr>
      <w:r>
        <w:rPr>
          <w:lang w:eastAsia="de-DE"/>
        </w:rPr>
        <w:t>Significant changes to underpinning services and systems are expected over the next two decades:</w:t>
      </w:r>
    </w:p>
    <w:p w14:paraId="312E20F3" w14:textId="77777777" w:rsidR="006D1091" w:rsidRDefault="007E33B8" w:rsidP="006D1091">
      <w:pPr>
        <w:pStyle w:val="Bullet1"/>
      </w:pPr>
      <w:r>
        <w:t>t</w:t>
      </w:r>
      <w:r w:rsidR="006D1091">
        <w:t>he development and proliferation of GNSS services;</w:t>
      </w:r>
    </w:p>
    <w:p w14:paraId="51B2E65D" w14:textId="77777777" w:rsidR="006D1091" w:rsidRDefault="007E33B8" w:rsidP="006D1091">
      <w:pPr>
        <w:pStyle w:val="Bullet1"/>
      </w:pPr>
      <w:r>
        <w:t>t</w:t>
      </w:r>
      <w:r w:rsidR="006D1091">
        <w:t>he development of additional GNSS augmentation services;</w:t>
      </w:r>
    </w:p>
    <w:p w14:paraId="573C60B0" w14:textId="77777777" w:rsidR="006D1091" w:rsidRDefault="007E33B8" w:rsidP="006D1091">
      <w:pPr>
        <w:pStyle w:val="Bullet1"/>
      </w:pPr>
      <w:r>
        <w:t>t</w:t>
      </w:r>
      <w:r w:rsidR="006D1091">
        <w:t>he deployment of AIS as an AtoN;</w:t>
      </w:r>
    </w:p>
    <w:p w14:paraId="42563726" w14:textId="77777777" w:rsidR="006D1091" w:rsidRDefault="007E33B8" w:rsidP="006D1091">
      <w:pPr>
        <w:pStyle w:val="Bullet1"/>
      </w:pPr>
      <w:r>
        <w:t>f</w:t>
      </w:r>
      <w:r w:rsidR="006D1091">
        <w:t>urther developments of AIS or complementary technologies, including Virtual AtoN;</w:t>
      </w:r>
    </w:p>
    <w:p w14:paraId="008E8646" w14:textId="77777777" w:rsidR="006D1091" w:rsidRDefault="007E33B8" w:rsidP="006D1091">
      <w:pPr>
        <w:pStyle w:val="Bullet1"/>
      </w:pPr>
      <w:r>
        <w:t>n</w:t>
      </w:r>
      <w:r w:rsidR="006D1091">
        <w:t xml:space="preserve">ew technology radar that is not required to trigger existing </w:t>
      </w:r>
      <w:proofErr w:type="spellStart"/>
      <w:r w:rsidR="006D1091">
        <w:t>racons</w:t>
      </w:r>
      <w:proofErr w:type="spellEnd"/>
      <w:r w:rsidR="006D1091">
        <w:t>;</w:t>
      </w:r>
    </w:p>
    <w:p w14:paraId="76C1DA42" w14:textId="77777777" w:rsidR="006D1091" w:rsidRDefault="007E33B8" w:rsidP="006D1091">
      <w:pPr>
        <w:pStyle w:val="Bullet1"/>
      </w:pPr>
      <w:r>
        <w:t>t</w:t>
      </w:r>
      <w:r w:rsidR="006D1091">
        <w:t>he prospect of the international provision of eLoran;</w:t>
      </w:r>
    </w:p>
    <w:p w14:paraId="05DF03FA" w14:textId="77777777" w:rsidR="006D1091" w:rsidRDefault="006D5AF2" w:rsidP="006D1091">
      <w:pPr>
        <w:pStyle w:val="Bullet1"/>
      </w:pPr>
      <w:proofErr w:type="gramStart"/>
      <w:ins w:id="77" w:author="alang" w:date="2012-03-27T21:07:00Z">
        <w:r>
          <w:t>t</w:t>
        </w:r>
      </w:ins>
      <w:proofErr w:type="gramEnd"/>
      <w:del w:id="78" w:author="alang" w:date="2012-03-27T21:07:00Z">
        <w:r w:rsidR="006D1091" w:rsidDel="006D5AF2">
          <w:delText>T</w:delText>
        </w:r>
      </w:del>
      <w:del w:id="79" w:author="Nick Ward" w:date="2011-10-03T18:15:00Z">
        <w:r w:rsidR="007E33B8" w:rsidDel="00EB0098">
          <w:delText>t</w:delText>
        </w:r>
      </w:del>
      <w:r w:rsidR="006D1091">
        <w:t>he evolution of e-Navigation with improved communications between stakeholders.</w:t>
      </w:r>
    </w:p>
    <w:p w14:paraId="57A83F59" w14:textId="77777777" w:rsidR="006D1091" w:rsidRDefault="006D1091" w:rsidP="006D1091">
      <w:pPr>
        <w:pStyle w:val="BodyText"/>
        <w:rPr>
          <w:lang w:eastAsia="de-DE"/>
        </w:rPr>
      </w:pPr>
      <w:r>
        <w:rPr>
          <w:lang w:eastAsia="de-DE"/>
        </w:rPr>
        <w:t>These new systems and services provide us with an ever-increasing array of options through which to optimise service level, and minimise risk and cost.  At the same time, the need for co-ordination between IALA members, and with key stakeholders such as IMO has never been more important as we endeavour to ensure consistent levels of service provision on an international basis.</w:t>
      </w:r>
    </w:p>
    <w:p w14:paraId="6C9315A4" w14:textId="77777777" w:rsidR="006D1091" w:rsidRDefault="006D1091" w:rsidP="006D1091">
      <w:pPr>
        <w:pStyle w:val="BodyText"/>
        <w:rPr>
          <w:lang w:eastAsia="de-DE"/>
        </w:rPr>
      </w:pPr>
      <w:r>
        <w:rPr>
          <w:lang w:eastAsia="de-DE"/>
        </w:rPr>
        <w:t xml:space="preserve">It must also be remembered that there will be a continuing need for a supporting backbone of physical </w:t>
      </w:r>
      <w:proofErr w:type="spellStart"/>
      <w:r>
        <w:rPr>
          <w:lang w:eastAsia="de-DE"/>
        </w:rPr>
        <w:t>AtoNs</w:t>
      </w:r>
      <w:proofErr w:type="spellEnd"/>
      <w:r>
        <w:rPr>
          <w:lang w:eastAsia="de-DE"/>
        </w:rPr>
        <w:t xml:space="preserve">, many of which are platforms supporting multiple systems, mixing radio and visual </w:t>
      </w:r>
      <w:proofErr w:type="spellStart"/>
      <w:r>
        <w:rPr>
          <w:lang w:eastAsia="de-DE"/>
        </w:rPr>
        <w:t>AtoNs</w:t>
      </w:r>
      <w:proofErr w:type="spellEnd"/>
      <w:r>
        <w:rPr>
          <w:lang w:eastAsia="de-DE"/>
        </w:rPr>
        <w:t>.</w:t>
      </w:r>
    </w:p>
    <w:p w14:paraId="61B22C63" w14:textId="77777777" w:rsidR="001A2B50" w:rsidRDefault="006D1091" w:rsidP="00A14A4B">
      <w:pPr>
        <w:pStyle w:val="Heading1"/>
      </w:pPr>
      <w:bookmarkStart w:id="80" w:name="_Toc244956688"/>
      <w:r>
        <w:t>The IALA World Wide Radio Navigation Plan</w:t>
      </w:r>
      <w:bookmarkEnd w:id="80"/>
    </w:p>
    <w:p w14:paraId="0B5DBCE4" w14:textId="77777777" w:rsidR="006D1091" w:rsidRPr="006D1091" w:rsidRDefault="006D1091" w:rsidP="006D1091">
      <w:pPr>
        <w:pStyle w:val="Heading2"/>
        <w:rPr>
          <w:lang w:eastAsia="de-DE"/>
        </w:rPr>
      </w:pPr>
      <w:bookmarkStart w:id="81" w:name="_Toc244956689"/>
      <w:r w:rsidRPr="006D1091">
        <w:rPr>
          <w:lang w:eastAsia="de-DE"/>
        </w:rPr>
        <w:t>Overview</w:t>
      </w:r>
      <w:bookmarkEnd w:id="81"/>
    </w:p>
    <w:p w14:paraId="26243206" w14:textId="77777777" w:rsidR="006D1091" w:rsidRDefault="006D1091" w:rsidP="006D1091">
      <w:pPr>
        <w:pStyle w:val="BodyText"/>
        <w:rPr>
          <w:lang w:eastAsia="de-DE"/>
        </w:rPr>
      </w:pPr>
      <w:r>
        <w:rPr>
          <w:lang w:eastAsia="de-DE"/>
        </w:rPr>
        <w:t>The aim of this section is to list the existing and emerging radio-navigation systems as well as the augmentation systems required to provide local, regional and worldwide distribution.  These systems or a combination of them can be used as a source of positio</w:t>
      </w:r>
      <w:r w:rsidR="00151B9B">
        <w:rPr>
          <w:lang w:eastAsia="de-DE"/>
        </w:rPr>
        <w:t>n, navigation and timing (PNT).</w:t>
      </w:r>
    </w:p>
    <w:p w14:paraId="559FD6B0" w14:textId="77777777" w:rsidR="006D1091" w:rsidRDefault="006D1091" w:rsidP="006D1091">
      <w:pPr>
        <w:pStyle w:val="BodyText"/>
        <w:rPr>
          <w:lang w:eastAsia="de-DE"/>
        </w:rPr>
      </w:pPr>
      <w:r>
        <w:rPr>
          <w:lang w:eastAsia="de-DE"/>
        </w:rPr>
        <w:t>The only PNT systems that currently meet IMO requirements as a WWRNS on a global basis are GPS and GLONASS.  Therefore marine navigation is highly dependent on GNSS for PNT information.  This provides real time information regarding the position of the vessel, and also a direct input into such onboard systems as:</w:t>
      </w:r>
    </w:p>
    <w:p w14:paraId="6FFBF4DA" w14:textId="77777777" w:rsidR="006D1091" w:rsidRDefault="006D1091" w:rsidP="006D1091">
      <w:pPr>
        <w:pStyle w:val="Bullet1"/>
      </w:pPr>
      <w:r>
        <w:t>Integrated Bridge Systems;</w:t>
      </w:r>
    </w:p>
    <w:p w14:paraId="2FED4403" w14:textId="77777777" w:rsidR="006D1091" w:rsidRDefault="006D1091" w:rsidP="006D1091">
      <w:pPr>
        <w:pStyle w:val="Bullet1"/>
      </w:pPr>
      <w:r>
        <w:t>ECDIS;</w:t>
      </w:r>
    </w:p>
    <w:p w14:paraId="3C56E176" w14:textId="77777777" w:rsidR="006D1091" w:rsidRDefault="006D1091" w:rsidP="006D1091">
      <w:pPr>
        <w:pStyle w:val="Bullet1"/>
      </w:pPr>
      <w:r>
        <w:t>ARPA / radar;</w:t>
      </w:r>
    </w:p>
    <w:p w14:paraId="6C143273" w14:textId="77777777" w:rsidR="006D1091" w:rsidRDefault="006D1091" w:rsidP="006D1091">
      <w:pPr>
        <w:pStyle w:val="Bullet1"/>
      </w:pPr>
      <w:r>
        <w:t>GMDSS;</w:t>
      </w:r>
    </w:p>
    <w:p w14:paraId="5DE043A9" w14:textId="77777777" w:rsidR="006D1091" w:rsidRDefault="006D1091" w:rsidP="006D1091">
      <w:pPr>
        <w:pStyle w:val="Bullet1"/>
      </w:pPr>
      <w:r>
        <w:t>AIS;</w:t>
      </w:r>
    </w:p>
    <w:p w14:paraId="7F909B28" w14:textId="77777777" w:rsidR="006D1091" w:rsidRDefault="006D1091" w:rsidP="006D1091">
      <w:pPr>
        <w:pStyle w:val="Bullet1"/>
      </w:pPr>
      <w:r>
        <w:t>LRIT;</w:t>
      </w:r>
    </w:p>
    <w:p w14:paraId="699D5BE5" w14:textId="77777777" w:rsidR="006D1091" w:rsidRDefault="006D1091" w:rsidP="006D1091">
      <w:pPr>
        <w:pStyle w:val="Bullet1"/>
      </w:pPr>
      <w:r>
        <w:t>VDR.</w:t>
      </w:r>
    </w:p>
    <w:p w14:paraId="54DB3E86" w14:textId="77777777" w:rsidR="006D1091" w:rsidRDefault="006D1091" w:rsidP="006D1091">
      <w:pPr>
        <w:pStyle w:val="BodyText"/>
      </w:pPr>
      <w:r>
        <w:t>These inputs influence both the onboard decision-making process on each vessel, and also that on other vessels and ashore by relaying the vessel information via AIS.</w:t>
      </w:r>
    </w:p>
    <w:p w14:paraId="79FA8ED1" w14:textId="77777777" w:rsidR="006D1091" w:rsidRDefault="006D1091" w:rsidP="006D1091">
      <w:pPr>
        <w:pStyle w:val="BodyText"/>
      </w:pPr>
      <w:r>
        <w:t>The shore-based marine infrastructure is also dependent on PNT information for:</w:t>
      </w:r>
    </w:p>
    <w:p w14:paraId="1C45D699" w14:textId="77777777" w:rsidR="006D1091" w:rsidRDefault="007E33B8" w:rsidP="006D1091">
      <w:pPr>
        <w:pStyle w:val="Bullet1"/>
      </w:pPr>
      <w:r>
        <w:t>p</w:t>
      </w:r>
      <w:r w:rsidR="006D1091">
        <w:t>osition reports to VTS;</w:t>
      </w:r>
    </w:p>
    <w:p w14:paraId="3E4669FF" w14:textId="77777777" w:rsidR="006D1091" w:rsidRDefault="006D1091" w:rsidP="006D1091">
      <w:pPr>
        <w:pStyle w:val="Bullet1"/>
      </w:pPr>
      <w:r>
        <w:t>LRIT;</w:t>
      </w:r>
    </w:p>
    <w:p w14:paraId="2E5D413E" w14:textId="77777777" w:rsidR="006D1091" w:rsidRDefault="007E33B8" w:rsidP="006D1091">
      <w:pPr>
        <w:pStyle w:val="Bullet1"/>
      </w:pPr>
      <w:r>
        <w:t>s</w:t>
      </w:r>
      <w:r w:rsidR="006D1091">
        <w:t>ynchronising time slots in AIS;</w:t>
      </w:r>
    </w:p>
    <w:p w14:paraId="4A9CA6B0" w14:textId="77777777" w:rsidR="006D1091" w:rsidRDefault="007E33B8" w:rsidP="006D1091">
      <w:pPr>
        <w:pStyle w:val="Bullet1"/>
      </w:pPr>
      <w:r>
        <w:t>s</w:t>
      </w:r>
      <w:r w:rsidR="006D1091">
        <w:t>ynchronising flashing lights;</w:t>
      </w:r>
    </w:p>
    <w:p w14:paraId="76B38C7E" w14:textId="77777777" w:rsidR="006D1091" w:rsidRDefault="007E33B8" w:rsidP="006D1091">
      <w:pPr>
        <w:pStyle w:val="Bullet1"/>
      </w:pPr>
      <w:proofErr w:type="gramStart"/>
      <w:r>
        <w:t>s</w:t>
      </w:r>
      <w:r w:rsidR="006D1091">
        <w:t>ynchronising</w:t>
      </w:r>
      <w:proofErr w:type="gramEnd"/>
      <w:r w:rsidR="006D1091">
        <w:t xml:space="preserve"> communication systems.</w:t>
      </w:r>
    </w:p>
    <w:p w14:paraId="6121C6D1" w14:textId="77777777" w:rsidR="006D1091" w:rsidRDefault="006D1091" w:rsidP="006D1091">
      <w:pPr>
        <w:pStyle w:val="BodyText"/>
        <w:rPr>
          <w:lang w:eastAsia="de-DE"/>
        </w:rPr>
      </w:pPr>
      <w:r>
        <w:rPr>
          <w:lang w:eastAsia="de-DE"/>
        </w:rPr>
        <w:t xml:space="preserve">Robust PNT information will become an essential foundation of e-Navigation, and requires three complementary components: </w:t>
      </w:r>
    </w:p>
    <w:p w14:paraId="67D5224E" w14:textId="77777777" w:rsidR="006D1091" w:rsidRDefault="007E33B8" w:rsidP="006D1091">
      <w:pPr>
        <w:pStyle w:val="Bullet1"/>
      </w:pPr>
      <w:r>
        <w:t>a</w:t>
      </w:r>
      <w:r w:rsidR="006D1091">
        <w:t xml:space="preserve"> </w:t>
      </w:r>
      <w:ins w:id="82" w:author="alang" w:date="2012-03-27T21:09:00Z">
        <w:r w:rsidR="006D5AF2">
          <w:t>c</w:t>
        </w:r>
      </w:ins>
      <w:del w:id="83" w:author="alang" w:date="2012-03-27T21:09:00Z">
        <w:r w:rsidR="006D1091" w:rsidDel="006D5AF2">
          <w:delText>C</w:delText>
        </w:r>
      </w:del>
      <w:r w:rsidR="006D1091">
        <w:t>ore Global Navigation Satellite System (GNSS);</w:t>
      </w:r>
    </w:p>
    <w:p w14:paraId="7691F721" w14:textId="77777777" w:rsidR="006D1091" w:rsidRDefault="007E33B8" w:rsidP="006D1091">
      <w:pPr>
        <w:pStyle w:val="Bullet1"/>
      </w:pPr>
      <w:r>
        <w:t>a</w:t>
      </w:r>
      <w:r w:rsidR="006D1091">
        <w:t>ugmentation of GNSS to ensure that GNSS system performance is fit for purpose;</w:t>
      </w:r>
    </w:p>
    <w:p w14:paraId="58C2A34D" w14:textId="77777777" w:rsidR="006D1091" w:rsidRPr="006D1091" w:rsidRDefault="007E33B8" w:rsidP="006D1091">
      <w:pPr>
        <w:pStyle w:val="Bullet1"/>
      </w:pPr>
      <w:proofErr w:type="gramStart"/>
      <w:r>
        <w:t>a</w:t>
      </w:r>
      <w:r w:rsidR="006D1091">
        <w:t>dequate</w:t>
      </w:r>
      <w:proofErr w:type="gramEnd"/>
      <w:r w:rsidR="006D1091">
        <w:t xml:space="preserve"> backup in the event of GNSS system failure.</w:t>
      </w:r>
    </w:p>
    <w:p w14:paraId="3DFF939E" w14:textId="77777777" w:rsidR="008544C8" w:rsidRDefault="008544C8" w:rsidP="008544C8">
      <w:pPr>
        <w:pStyle w:val="BodyText"/>
        <w:rPr>
          <w:highlight w:val="green"/>
          <w:lang w:eastAsia="de-DE"/>
        </w:rPr>
      </w:pPr>
      <w:r>
        <w:rPr>
          <w:lang w:eastAsia="de-DE"/>
        </w:rPr>
        <w:br w:type="page"/>
      </w:r>
      <w:r w:rsidR="006D1091" w:rsidRPr="006D1091">
        <w:rPr>
          <w:lang w:eastAsia="de-DE"/>
        </w:rPr>
        <w:t>Potential components of a World Wide Radio Navigation System are depicted below:</w:t>
      </w:r>
      <w:r w:rsidR="00040BAA">
        <w:rPr>
          <w:rFonts w:cs="Arial"/>
          <w:noProof/>
          <w:lang w:eastAsia="en-GB"/>
        </w:rPr>
        <w:pict w14:anchorId="78C714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5" type="#_x0000_t75" style="position:absolute;left:0;text-align:left;margin-left:-22.05pt;margin-top:33pt;width:420.15pt;height:429.25pt;z-index:251654656;mso-position-horizontal-relative:text;mso-position-vertical-relative:text">
            <v:imagedata r:id="rId11" o:title=""/>
            <w10:wrap type="topAndBottom"/>
          </v:shape>
          <o:OLEObject Type="Embed" ProgID="Visio.Drawing.11" ShapeID="_x0000_s1145" DrawAspect="Content" ObjectID="_1279901457" r:id="rId12"/>
        </w:pict>
      </w:r>
    </w:p>
    <w:p w14:paraId="10CEFBA7" w14:textId="77777777" w:rsidR="008544C8" w:rsidRPr="008544C8" w:rsidRDefault="008544C8" w:rsidP="008544C8"/>
    <w:p w14:paraId="6F98F4AE" w14:textId="77777777" w:rsidR="008544C8" w:rsidRDefault="008544C8" w:rsidP="008544C8">
      <w:pPr>
        <w:pStyle w:val="Figure"/>
      </w:pPr>
      <w:bookmarkStart w:id="84" w:name="_Toc244956722"/>
      <w:r w:rsidRPr="008544C8">
        <w:t>Candidate systems to provide robust pos</w:t>
      </w:r>
      <w:r>
        <w:t xml:space="preserve">itioning, navigation and timing. </w:t>
      </w:r>
      <w:r w:rsidRPr="008544C8">
        <w:t xml:space="preserve"> The grey shadowed Systems are already identified by IMO as part of a WWRNS.</w:t>
      </w:r>
      <w:bookmarkEnd w:id="84"/>
    </w:p>
    <w:p w14:paraId="59EFAE32" w14:textId="77777777" w:rsidR="008544C8" w:rsidRDefault="008544C8" w:rsidP="008544C8">
      <w:pPr>
        <w:pStyle w:val="BodyText"/>
        <w:rPr>
          <w:lang w:eastAsia="en-GB"/>
        </w:rPr>
      </w:pPr>
      <w:r>
        <w:rPr>
          <w:lang w:eastAsia="en-GB"/>
        </w:rPr>
        <w:t>It should be noted that:</w:t>
      </w:r>
    </w:p>
    <w:p w14:paraId="5AFA9F16" w14:textId="77777777" w:rsidR="008544C8" w:rsidRDefault="007E33B8" w:rsidP="008544C8">
      <w:pPr>
        <w:pStyle w:val="Bullet1"/>
      </w:pPr>
      <w:r>
        <w:t>o</w:t>
      </w:r>
      <w:r w:rsidR="008544C8">
        <w:t>nly terrestrial/ground-based components are operated by IALA Member Administrations;</w:t>
      </w:r>
    </w:p>
    <w:p w14:paraId="5BB5F08C" w14:textId="77777777" w:rsidR="008544C8" w:rsidRDefault="008544C8" w:rsidP="008544C8">
      <w:pPr>
        <w:pStyle w:val="Bullet1"/>
      </w:pPr>
      <w:r>
        <w:t>Space Based Augmentation Systems transmit via satellites, but require ground station infrastructure including reference stations.</w:t>
      </w:r>
    </w:p>
    <w:p w14:paraId="6DDA17BA" w14:textId="77777777" w:rsidR="008544C8" w:rsidRDefault="008544C8" w:rsidP="008544C8">
      <w:pPr>
        <w:pStyle w:val="Heading3"/>
      </w:pPr>
      <w:bookmarkStart w:id="85" w:name="_Toc244956690"/>
      <w:r>
        <w:t>Requirements</w:t>
      </w:r>
      <w:bookmarkEnd w:id="85"/>
    </w:p>
    <w:p w14:paraId="62CD37D9" w14:textId="77777777" w:rsidR="008544C8" w:rsidRDefault="008544C8" w:rsidP="008544C8">
      <w:pPr>
        <w:pStyle w:val="BodyText"/>
        <w:rPr>
          <w:lang w:eastAsia="en-GB"/>
        </w:rPr>
      </w:pPr>
      <w:r>
        <w:rPr>
          <w:lang w:eastAsia="en-GB"/>
        </w:rPr>
        <w:t xml:space="preserve">Requirements for navigation systems are generally described as their ability to meet five core functions: </w:t>
      </w:r>
    </w:p>
    <w:p w14:paraId="75E474A4" w14:textId="77777777" w:rsidR="008544C8" w:rsidRDefault="007E33B8" w:rsidP="008544C8">
      <w:pPr>
        <w:pStyle w:val="Bullet1"/>
      </w:pPr>
      <w:r>
        <w:t>a</w:t>
      </w:r>
      <w:r w:rsidR="008544C8">
        <w:t>ccuracy;</w:t>
      </w:r>
    </w:p>
    <w:p w14:paraId="585BBE99" w14:textId="77777777" w:rsidR="008544C8" w:rsidRDefault="007E33B8" w:rsidP="008544C8">
      <w:pPr>
        <w:pStyle w:val="Bullet1"/>
      </w:pPr>
      <w:r>
        <w:t>a</w:t>
      </w:r>
      <w:r w:rsidR="008544C8">
        <w:t>vailability;</w:t>
      </w:r>
    </w:p>
    <w:p w14:paraId="52ABD9B5" w14:textId="77777777" w:rsidR="008544C8" w:rsidRDefault="007E33B8" w:rsidP="008544C8">
      <w:pPr>
        <w:pStyle w:val="Bullet1"/>
      </w:pPr>
      <w:r>
        <w:t>c</w:t>
      </w:r>
      <w:r w:rsidR="008544C8">
        <w:t>ontinuity;</w:t>
      </w:r>
    </w:p>
    <w:p w14:paraId="25CBE4B3" w14:textId="77777777" w:rsidR="008544C8" w:rsidRDefault="007E33B8" w:rsidP="008544C8">
      <w:pPr>
        <w:pStyle w:val="Bullet1"/>
      </w:pPr>
      <w:r>
        <w:t>i</w:t>
      </w:r>
      <w:r w:rsidR="008544C8">
        <w:t>ntegrity;</w:t>
      </w:r>
    </w:p>
    <w:p w14:paraId="1A1168BE" w14:textId="77777777" w:rsidR="008544C8" w:rsidRDefault="007E33B8" w:rsidP="008544C8">
      <w:pPr>
        <w:pStyle w:val="Bullet1"/>
      </w:pPr>
      <w:r>
        <w:t>c</w:t>
      </w:r>
      <w:r w:rsidR="008544C8">
        <w:t>overage;</w:t>
      </w:r>
    </w:p>
    <w:p w14:paraId="28EBFFF7" w14:textId="77777777" w:rsidR="008544C8" w:rsidRPr="008544C8" w:rsidRDefault="008544C8" w:rsidP="008544C8">
      <w:pPr>
        <w:pStyle w:val="BodyText"/>
      </w:pPr>
      <w:r w:rsidRPr="008544C8">
        <w:t>These functions are defined in other publications, such as the IALA Aids to Navigation Guide (N</w:t>
      </w:r>
      <w:r w:rsidR="00151B9B" w:rsidRPr="008544C8">
        <w:t>AVGUIDE</w:t>
      </w:r>
      <w:r w:rsidRPr="008544C8">
        <w:t xml:space="preserve">). </w:t>
      </w:r>
      <w:r>
        <w:t xml:space="preserve"> </w:t>
      </w:r>
      <w:r w:rsidRPr="008544C8">
        <w:t xml:space="preserve">Marine requirements standards are summarised in IMO Resolutions </w:t>
      </w:r>
      <w:proofErr w:type="gramStart"/>
      <w:r w:rsidRPr="008544C8">
        <w:t>A.</w:t>
      </w:r>
      <w:ins w:id="86" w:author="Nick Ward" w:date="2012-01-11T10:39:00Z">
        <w:r w:rsidR="00275226">
          <w:t>1046(</w:t>
        </w:r>
        <w:proofErr w:type="gramEnd"/>
        <w:r w:rsidR="00275226">
          <w:t>27)</w:t>
        </w:r>
      </w:ins>
      <w:del w:id="87" w:author="Nick Ward" w:date="2012-01-11T10:39:00Z">
        <w:r w:rsidRPr="008544C8" w:rsidDel="00275226">
          <w:delText>953(23)</w:delText>
        </w:r>
      </w:del>
      <w:r w:rsidRPr="008544C8">
        <w:t xml:space="preserve"> Worl</w:t>
      </w:r>
      <w:r>
        <w:t>d-Wide Radio-Navigation System</w:t>
      </w:r>
      <w:r>
        <w:rPr>
          <w:rStyle w:val="FootnoteReference"/>
        </w:rPr>
        <w:footnoteReference w:id="3"/>
      </w:r>
      <w:r>
        <w:t xml:space="preserve"> </w:t>
      </w:r>
      <w:r w:rsidRPr="008544C8">
        <w:t>(see Annex A), and A.915(22) Revised Maritime Policy and Requirements for a Future Globa</w:t>
      </w:r>
      <w:r>
        <w:t>l Navigation Satellite System</w:t>
      </w:r>
      <w:r>
        <w:rPr>
          <w:rStyle w:val="FootnoteReference"/>
        </w:rPr>
        <w:footnoteReference w:id="4"/>
      </w:r>
      <w:r>
        <w:t>.</w:t>
      </w:r>
    </w:p>
    <w:p w14:paraId="00C77064" w14:textId="77777777" w:rsidR="008544C8" w:rsidRPr="008544C8" w:rsidRDefault="008544C8" w:rsidP="008544C8">
      <w:pPr>
        <w:pStyle w:val="BodyText"/>
      </w:pPr>
      <w:r w:rsidRPr="008544C8">
        <w:t>The ability of differing technologies to provide coverage for different phases of navigation is shown below:</w:t>
      </w:r>
    </w:p>
    <w:p w14:paraId="7E2F4EA4" w14:textId="77777777" w:rsidR="008544C8" w:rsidRDefault="008544C8" w:rsidP="008544C8">
      <w:pPr>
        <w:pStyle w:val="Figure"/>
      </w:pPr>
      <w:bookmarkStart w:id="90" w:name="_Toc244956723"/>
      <w:r w:rsidRPr="008544C8">
        <w:t>Radio navigation systems - distribution and range</w:t>
      </w:r>
      <w:r w:rsidR="00040BAA">
        <w:rPr>
          <w:noProof/>
        </w:rPr>
        <w:pict w14:anchorId="085AEB16">
          <v:shape id="_x0000_s1146" type="#_x0000_t75" style="position:absolute;left:0;text-align:left;margin-left:12.9pt;margin-top:6pt;width:486.05pt;height:281.2pt;z-index:251655680;mso-position-horizontal-relative:text;mso-position-vertical-relative:text">
            <v:imagedata r:id="rId13" o:title=""/>
            <w10:wrap type="topAndBottom"/>
          </v:shape>
          <o:OLEObject Type="Embed" ProgID="Visio.Drawing.11" ShapeID="_x0000_s1146" DrawAspect="Content" ObjectID="_1279901458" r:id="rId14"/>
        </w:pict>
      </w:r>
      <w:bookmarkEnd w:id="90"/>
    </w:p>
    <w:p w14:paraId="77E8F11F" w14:textId="77777777" w:rsidR="008544C8" w:rsidRDefault="008544C8" w:rsidP="008544C8">
      <w:pPr>
        <w:pStyle w:val="BodyText"/>
        <w:rPr>
          <w:lang w:eastAsia="en-GB"/>
        </w:rPr>
      </w:pPr>
      <w:r>
        <w:rPr>
          <w:lang w:eastAsia="en-GB"/>
        </w:rPr>
        <w:t>High accuracy proprietary positioning systems include developments such as Real Time Kinematic GNSS and pseudolite technology, which generally rely on line-of-sight communications links.</w:t>
      </w:r>
    </w:p>
    <w:p w14:paraId="3E772E45" w14:textId="77777777" w:rsidR="008544C8" w:rsidRDefault="008544C8" w:rsidP="008544C8">
      <w:pPr>
        <w:pStyle w:val="BodyText"/>
        <w:rPr>
          <w:lang w:eastAsia="en-GB"/>
        </w:rPr>
      </w:pPr>
      <w:r>
        <w:rPr>
          <w:lang w:eastAsia="en-GB"/>
        </w:rPr>
        <w:t>A guarantee of service provenance and security, in the form of Signal Authentication, ma</w:t>
      </w:r>
      <w:r w:rsidR="00151B9B">
        <w:rPr>
          <w:lang w:eastAsia="en-GB"/>
        </w:rPr>
        <w:t>y also be a future requirement.</w:t>
      </w:r>
    </w:p>
    <w:p w14:paraId="7D36D837" w14:textId="77777777" w:rsidR="008544C8" w:rsidRDefault="008544C8" w:rsidP="008544C8">
      <w:pPr>
        <w:pStyle w:val="BodyText"/>
        <w:rPr>
          <w:lang w:eastAsia="en-GB"/>
        </w:rPr>
      </w:pPr>
      <w:r>
        <w:rPr>
          <w:lang w:eastAsia="en-GB"/>
        </w:rPr>
        <w:t>GNSS receiver technology is defined in the IEC 61108 series of standards and incorporates Receiver Autonomous Integrity Monitoring (RAIM).</w:t>
      </w:r>
    </w:p>
    <w:p w14:paraId="3C11BD4D" w14:textId="77777777" w:rsidR="008544C8" w:rsidRDefault="008544C8" w:rsidP="008544C8">
      <w:pPr>
        <w:pStyle w:val="BodyText"/>
        <w:rPr>
          <w:lang w:eastAsia="en-GB"/>
        </w:rPr>
      </w:pPr>
      <w:r>
        <w:rPr>
          <w:lang w:eastAsia="en-GB"/>
        </w:rPr>
        <w:t>It is anticipated that a future ‘e-Navigation’ receiver will incorporate core GNSS, augmentation and backup capability within a single unit, the ‘</w:t>
      </w:r>
      <w:r w:rsidRPr="004336E8">
        <w:rPr>
          <w:lang w:eastAsia="en-GB"/>
        </w:rPr>
        <w:t>Integrated PNT Receiver’</w:t>
      </w:r>
      <w:r>
        <w:rPr>
          <w:lang w:eastAsia="en-GB"/>
        </w:rPr>
        <w:t>, and this is discussed further in Section 5.</w:t>
      </w:r>
    </w:p>
    <w:p w14:paraId="0F980E9D" w14:textId="77777777" w:rsidR="008544C8" w:rsidRDefault="003644C2" w:rsidP="008544C8">
      <w:pPr>
        <w:pStyle w:val="Heading3"/>
      </w:pPr>
      <w:bookmarkStart w:id="91" w:name="_Toc244956691"/>
      <w:r>
        <w:t>Limitations of GNSS</w:t>
      </w:r>
      <w:bookmarkEnd w:id="91"/>
    </w:p>
    <w:p w14:paraId="57755621" w14:textId="77777777" w:rsidR="003644C2" w:rsidRDefault="003644C2" w:rsidP="003644C2">
      <w:pPr>
        <w:pStyle w:val="BodyText"/>
        <w:rPr>
          <w:lang w:eastAsia="en-GB"/>
        </w:rPr>
      </w:pPr>
      <w:r>
        <w:rPr>
          <w:lang w:eastAsia="en-GB"/>
        </w:rPr>
        <w:t>GNSS systems are known to be very reliable when it comes to Quality of Service (</w:t>
      </w:r>
      <w:proofErr w:type="spellStart"/>
      <w:r>
        <w:rPr>
          <w:lang w:eastAsia="en-GB"/>
        </w:rPr>
        <w:t>QoS</w:t>
      </w:r>
      <w:proofErr w:type="spellEnd"/>
      <w:r>
        <w:rPr>
          <w:lang w:eastAsia="en-GB"/>
        </w:rPr>
        <w:t xml:space="preserve">), but this is dependent in the longer term on the Service Providers’ continued investment in maintaining an adequate constellation of operational satellites.  In 2000 the GLONASS system was reduced to a minimum constellation, although this has since recovered with an increase in replenishment launches and improved satellite reliability.  In April 2009 the United States Government Accountability Office warned that the probability of having the core 24-satellite GPS constellation </w:t>
      </w:r>
      <w:proofErr w:type="gramStart"/>
      <w:r>
        <w:rPr>
          <w:lang w:eastAsia="en-GB"/>
        </w:rPr>
        <w:t>may</w:t>
      </w:r>
      <w:proofErr w:type="gramEnd"/>
      <w:r>
        <w:rPr>
          <w:lang w:eastAsia="en-GB"/>
        </w:rPr>
        <w:t xml:space="preserve"> fall to 0.8 (80%) over the next few years, and hence have a significant impact on GPS services</w:t>
      </w:r>
      <w:r>
        <w:rPr>
          <w:rStyle w:val="FootnoteReference"/>
          <w:lang w:eastAsia="en-GB"/>
        </w:rPr>
        <w:footnoteReference w:id="5"/>
      </w:r>
      <w:r>
        <w:rPr>
          <w:lang w:eastAsia="en-GB"/>
        </w:rPr>
        <w:t>.</w:t>
      </w:r>
    </w:p>
    <w:p w14:paraId="4B761990" w14:textId="77777777" w:rsidR="008544C8" w:rsidRDefault="003644C2" w:rsidP="003644C2">
      <w:pPr>
        <w:pStyle w:val="BodyText"/>
        <w:rPr>
          <w:lang w:eastAsia="en-GB"/>
        </w:rPr>
      </w:pPr>
      <w:r>
        <w:rPr>
          <w:lang w:eastAsia="en-GB"/>
        </w:rPr>
        <w:t>The User should also be aware of these systems’ short-term vulnerability, mainly a result of the very low received signal strength.  Since the Volpe Report</w:t>
      </w:r>
      <w:r>
        <w:rPr>
          <w:rStyle w:val="FootnoteReference"/>
          <w:lang w:eastAsia="en-GB"/>
        </w:rPr>
        <w:footnoteReference w:id="6"/>
      </w:r>
      <w:r>
        <w:rPr>
          <w:lang w:eastAsia="en-GB"/>
        </w:rPr>
        <w:t xml:space="preserve"> focusing on GPS vulnerability, was published in 2001, the awareness of the vulnerability of all GNSS systems to both intentional and non-intentional interference has increased</w:t>
      </w:r>
      <w:r>
        <w:rPr>
          <w:rStyle w:val="FootnoteReference"/>
          <w:lang w:eastAsia="en-GB"/>
        </w:rPr>
        <w:footnoteReference w:id="7"/>
      </w:r>
      <w:r>
        <w:rPr>
          <w:lang w:eastAsia="en-GB"/>
        </w:rPr>
        <w:t>.  Temporary interruptions of GNSS are not expected to be frequent, but would have a high impact on Users.</w:t>
      </w:r>
    </w:p>
    <w:p w14:paraId="0CBF8088" w14:textId="77777777" w:rsidR="008544C8" w:rsidRDefault="003644C2" w:rsidP="003644C2">
      <w:pPr>
        <w:pStyle w:val="Heading2"/>
        <w:rPr>
          <w:lang w:eastAsia="en-GB"/>
        </w:rPr>
      </w:pPr>
      <w:bookmarkStart w:id="92" w:name="_Toc244956692"/>
      <w:r w:rsidRPr="003644C2">
        <w:rPr>
          <w:lang w:eastAsia="en-GB"/>
        </w:rPr>
        <w:t>Global &amp; Regional Navigation Satellite Systems</w:t>
      </w:r>
      <w:bookmarkEnd w:id="92"/>
    </w:p>
    <w:p w14:paraId="29B2A55E" w14:textId="77777777" w:rsidR="003644C2" w:rsidRDefault="003644C2" w:rsidP="003644C2">
      <w:pPr>
        <w:pStyle w:val="Heading3"/>
      </w:pPr>
      <w:bookmarkStart w:id="93" w:name="_Toc244956693"/>
      <w:r>
        <w:t>GPS</w:t>
      </w:r>
      <w:bookmarkEnd w:id="93"/>
    </w:p>
    <w:p w14:paraId="457ED752" w14:textId="77777777" w:rsidR="003644C2" w:rsidRDefault="003644C2" w:rsidP="003644C2">
      <w:pPr>
        <w:pStyle w:val="BodyText"/>
      </w:pPr>
      <w:r>
        <w:t xml:space="preserve">The Global Positioning System (GPS) is a multi-use, space-based radio navigation system owned by the U.S. Government, and operated by the U.S. Department of </w:t>
      </w:r>
      <w:proofErr w:type="spellStart"/>
      <w:r>
        <w:t>Defense</w:t>
      </w:r>
      <w:proofErr w:type="spellEnd"/>
      <w:r>
        <w:t xml:space="preserve">.  GPS was put into full operation in mid 1995.  The constellation is fully populated at present, with a number of in-orbit spares, although some units have exceeded their design life.  Accuracies are well within the </w:t>
      </w:r>
      <w:r w:rsidRPr="00BC1206">
        <w:t xml:space="preserve">declared </w:t>
      </w:r>
      <w:r w:rsidRPr="004336E8">
        <w:t>(</w:t>
      </w:r>
      <w:r w:rsidRPr="004336E8">
        <w:rPr>
          <w:rFonts w:cs="Arial"/>
        </w:rPr>
        <w:t>≤</w:t>
      </w:r>
      <w:r w:rsidRPr="004336E8">
        <w:t>9m 95%)</w:t>
      </w:r>
      <w:r w:rsidRPr="00BC1206">
        <w:t xml:space="preserve"> target</w:t>
      </w:r>
      <w:r>
        <w:rPr>
          <w:rStyle w:val="FootnoteReference"/>
          <w:sz w:val="20"/>
        </w:rPr>
        <w:footnoteReference w:id="8"/>
      </w:r>
      <w:r>
        <w:t xml:space="preserve"> and monitoring has been improved by an enhanced ground control segment.  A modernization program aims to improve the accuracy and availability for all users and involves new ground stations, new satellites, and four additional navigation signals: </w:t>
      </w:r>
      <w:r w:rsidRPr="00473EEC">
        <w:t xml:space="preserve">three new civilian signals known as </w:t>
      </w:r>
      <w:r w:rsidRPr="00473EEC">
        <w:rPr>
          <w:bCs/>
        </w:rPr>
        <w:t>L2C</w:t>
      </w:r>
      <w:r w:rsidRPr="00473EEC">
        <w:t xml:space="preserve">, </w:t>
      </w:r>
      <w:r w:rsidRPr="00473EEC">
        <w:rPr>
          <w:bCs/>
        </w:rPr>
        <w:t>L5</w:t>
      </w:r>
      <w:r w:rsidRPr="00473EEC">
        <w:t xml:space="preserve"> and </w:t>
      </w:r>
      <w:r w:rsidRPr="00473EEC">
        <w:rPr>
          <w:bCs/>
        </w:rPr>
        <w:t xml:space="preserve">L1C and a </w:t>
      </w:r>
      <w:r w:rsidRPr="00473EEC">
        <w:t xml:space="preserve">new military code called </w:t>
      </w:r>
      <w:r w:rsidRPr="00473EEC">
        <w:rPr>
          <w:bCs/>
        </w:rPr>
        <w:t>M-Code</w:t>
      </w:r>
      <w:r w:rsidRPr="00473EEC">
        <w:t>.</w:t>
      </w:r>
      <w:r>
        <w:t xml:space="preserve"> </w:t>
      </w:r>
      <w:r w:rsidRPr="00473EEC">
        <w:t xml:space="preserve"> </w:t>
      </w:r>
      <w:r w:rsidRPr="00473EEC">
        <w:rPr>
          <w:iCs/>
        </w:rPr>
        <w:t>O</w:t>
      </w:r>
      <w:r w:rsidRPr="00473EEC">
        <w:t>perations</w:t>
      </w:r>
      <w:r>
        <w:t xml:space="preserve"> with L2C can</w:t>
      </w:r>
      <w:del w:id="94" w:author="Nick Ward" w:date="2011-10-03T18:22:00Z">
        <w:r w:rsidDel="00134586">
          <w:delText>not</w:delText>
        </w:r>
      </w:del>
      <w:r>
        <w:t xml:space="preserve"> be expected </w:t>
      </w:r>
      <w:ins w:id="95" w:author="Nick Ward" w:date="2011-10-03T18:22:00Z">
        <w:r w:rsidR="00134586">
          <w:t>by 2016</w:t>
        </w:r>
      </w:ins>
      <w:del w:id="96" w:author="Nick Ward" w:date="2011-10-03T18:22:00Z">
        <w:r w:rsidDel="00134586">
          <w:delText>before 2014</w:delText>
        </w:r>
      </w:del>
      <w:ins w:id="97" w:author="Nick Ward" w:date="2011-10-03T18:22:00Z">
        <w:r w:rsidR="00134586">
          <w:t xml:space="preserve">, </w:t>
        </w:r>
      </w:ins>
      <w:del w:id="98" w:author="Nick Ward" w:date="2011-10-03T18:22:00Z">
        <w:r w:rsidDel="00134586">
          <w:delText xml:space="preserve"> and</w:delText>
        </w:r>
      </w:del>
      <w:r>
        <w:t xml:space="preserve"> Full Operational Capability for L5 is </w:t>
      </w:r>
      <w:del w:id="99" w:author="Nick Ward" w:date="2011-10-03T18:22:00Z">
        <w:r w:rsidDel="00134586">
          <w:delText xml:space="preserve">not </w:delText>
        </w:r>
      </w:del>
      <w:r>
        <w:t>expected b</w:t>
      </w:r>
      <w:ins w:id="100" w:author="Nick Ward" w:date="2011-10-03T18:22:00Z">
        <w:r w:rsidR="00134586">
          <w:t>y 2020 and L1C by 202</w:t>
        </w:r>
      </w:ins>
      <w:ins w:id="101" w:author="alang" w:date="2012-07-18T11:46:00Z">
        <w:r w:rsidR="00666AF0">
          <w:t>1</w:t>
        </w:r>
      </w:ins>
      <w:ins w:id="102" w:author="Nick Ward" w:date="2011-10-03T18:23:00Z">
        <w:del w:id="103" w:author="alang" w:date="2012-07-18T11:46:00Z">
          <w:r w:rsidR="00134586" w:rsidDel="00666AF0">
            <w:delText>6</w:delText>
          </w:r>
        </w:del>
      </w:ins>
      <w:del w:id="104" w:author="Nick Ward" w:date="2011-10-03T18:23:00Z">
        <w:r w:rsidDel="00134586">
          <w:delText>efore 2016</w:delText>
        </w:r>
      </w:del>
      <w:r>
        <w:t>.</w:t>
      </w:r>
    </w:p>
    <w:p w14:paraId="2E174C44" w14:textId="77777777" w:rsidR="003644C2" w:rsidRDefault="003644C2" w:rsidP="003644C2">
      <w:pPr>
        <w:pStyle w:val="BodyText"/>
        <w:rPr>
          <w:lang w:eastAsia="en-GB"/>
        </w:rPr>
      </w:pPr>
      <w:r>
        <w:rPr>
          <w:bCs/>
        </w:rPr>
        <w:t xml:space="preserve">The next generation of satellites, GPS III, is </w:t>
      </w:r>
      <w:del w:id="105" w:author="Nick Ward" w:date="2011-10-03T18:23:00Z">
        <w:r w:rsidDel="00134586">
          <w:rPr>
            <w:bCs/>
          </w:rPr>
          <w:delText>already</w:delText>
        </w:r>
      </w:del>
      <w:r>
        <w:rPr>
          <w:bCs/>
        </w:rPr>
        <w:t xml:space="preserve"> in its de</w:t>
      </w:r>
      <w:ins w:id="106" w:author="Nick Ward" w:date="2011-10-03T18:23:00Z">
        <w:r w:rsidR="00134586">
          <w:rPr>
            <w:bCs/>
          </w:rPr>
          <w:t>sign stage</w:t>
        </w:r>
      </w:ins>
      <w:del w:id="107" w:author="Nick Ward" w:date="2011-10-03T18:24:00Z">
        <w:r w:rsidDel="00134586">
          <w:rPr>
            <w:bCs/>
          </w:rPr>
          <w:delText>finition phase</w:delText>
        </w:r>
      </w:del>
      <w:r>
        <w:rPr>
          <w:bCs/>
        </w:rPr>
        <w:t xml:space="preserve"> with </w:t>
      </w:r>
      <w:ins w:id="108" w:author="Nick Ward" w:date="2011-10-03T18:24:00Z">
        <w:r w:rsidR="00134586">
          <w:rPr>
            <w:bCs/>
          </w:rPr>
          <w:t xml:space="preserve">first launch expected in 2014 and </w:t>
        </w:r>
      </w:ins>
      <w:r>
        <w:rPr>
          <w:bCs/>
        </w:rPr>
        <w:t xml:space="preserve">a </w:t>
      </w:r>
      <w:ins w:id="109" w:author="Nick Ward" w:date="2011-10-03T18:24:00Z">
        <w:r w:rsidR="00134586">
          <w:rPr>
            <w:bCs/>
          </w:rPr>
          <w:t>full constellation some</w:t>
        </w:r>
      </w:ins>
      <w:r>
        <w:rPr>
          <w:bCs/>
        </w:rPr>
        <w:t>time</w:t>
      </w:r>
      <w:ins w:id="110" w:author="Nick Ward" w:date="2011-10-03T18:24:00Z">
        <w:r w:rsidR="00134586">
          <w:rPr>
            <w:bCs/>
          </w:rPr>
          <w:t xml:space="preserve"> after 2020</w:t>
        </w:r>
      </w:ins>
      <w:del w:id="111" w:author="Nick Ward" w:date="2011-10-03T18:24:00Z">
        <w:r w:rsidDel="00134586">
          <w:rPr>
            <w:bCs/>
          </w:rPr>
          <w:delText>frame to 2021</w:delText>
        </w:r>
      </w:del>
      <w:r>
        <w:rPr>
          <w:bCs/>
        </w:rPr>
        <w:t>.</w:t>
      </w:r>
    </w:p>
    <w:p w14:paraId="4ED5A09F" w14:textId="77777777" w:rsidR="003644C2" w:rsidRDefault="003644C2" w:rsidP="003644C2">
      <w:pPr>
        <w:pStyle w:val="Heading3"/>
      </w:pPr>
      <w:bookmarkStart w:id="112" w:name="_Toc244956694"/>
      <w:r>
        <w:t>GLONASS</w:t>
      </w:r>
      <w:bookmarkEnd w:id="112"/>
    </w:p>
    <w:p w14:paraId="747FDE62" w14:textId="77777777" w:rsidR="003644C2" w:rsidRDefault="003644C2" w:rsidP="008544C8">
      <w:pPr>
        <w:pStyle w:val="BodyText"/>
        <w:rPr>
          <w:lang w:eastAsia="en-GB"/>
        </w:rPr>
      </w:pPr>
      <w:r w:rsidRPr="003644C2">
        <w:rPr>
          <w:lang w:eastAsia="en-GB"/>
        </w:rPr>
        <w:t xml:space="preserve">GLONASS is a former Soviet Union developed GNSS system, now owned and operated by the Russian Space Forces. </w:t>
      </w:r>
      <w:r>
        <w:rPr>
          <w:lang w:eastAsia="en-GB"/>
        </w:rPr>
        <w:t xml:space="preserve"> </w:t>
      </w:r>
      <w:r w:rsidRPr="003644C2">
        <w:rPr>
          <w:lang w:eastAsia="en-GB"/>
        </w:rPr>
        <w:t xml:space="preserve">Development of GLONASS began in 1976, with a goal of global coverage by 1991. </w:t>
      </w:r>
      <w:r>
        <w:rPr>
          <w:lang w:eastAsia="en-GB"/>
        </w:rPr>
        <w:t xml:space="preserve"> </w:t>
      </w:r>
      <w:r w:rsidRPr="003644C2">
        <w:rPr>
          <w:lang w:eastAsia="en-GB"/>
        </w:rPr>
        <w:t xml:space="preserve">Beginning in 1982, numerous launches added satellites to the system until the constellation was completed in 1995. </w:t>
      </w:r>
      <w:r>
        <w:rPr>
          <w:lang w:eastAsia="en-GB"/>
        </w:rPr>
        <w:t xml:space="preserve"> </w:t>
      </w:r>
      <w:r w:rsidRPr="003644C2">
        <w:rPr>
          <w:lang w:eastAsia="en-GB"/>
        </w:rPr>
        <w:t xml:space="preserve">The system was not replenished for several years and performance became degraded, however this situation has now reversed and the Russian Federation is committed to </w:t>
      </w:r>
      <w:del w:id="113" w:author="alang" w:date="2012-03-27T21:14:00Z">
        <w:r w:rsidRPr="003644C2" w:rsidDel="00FD201E">
          <w:rPr>
            <w:lang w:eastAsia="en-GB"/>
          </w:rPr>
          <w:delText xml:space="preserve">restoring </w:delText>
        </w:r>
      </w:del>
      <w:ins w:id="114" w:author="alang" w:date="2012-03-27T21:14:00Z">
        <w:r w:rsidR="00FD201E">
          <w:rPr>
            <w:lang w:eastAsia="en-GB"/>
          </w:rPr>
          <w:t>maintaining</w:t>
        </w:r>
        <w:r w:rsidR="00FD201E" w:rsidRPr="003644C2">
          <w:rPr>
            <w:lang w:eastAsia="en-GB"/>
          </w:rPr>
          <w:t xml:space="preserve"> </w:t>
        </w:r>
      </w:ins>
      <w:r w:rsidRPr="003644C2">
        <w:rPr>
          <w:lang w:eastAsia="en-GB"/>
        </w:rPr>
        <w:t xml:space="preserve">a full system. </w:t>
      </w:r>
      <w:r>
        <w:rPr>
          <w:lang w:eastAsia="en-GB"/>
        </w:rPr>
        <w:t xml:space="preserve"> </w:t>
      </w:r>
      <w:r w:rsidRPr="003644C2">
        <w:rPr>
          <w:lang w:eastAsia="en-GB"/>
        </w:rPr>
        <w:t xml:space="preserve">Recent launches have included the improved GLONASS M satellites with a second civil signal. </w:t>
      </w:r>
      <w:r>
        <w:rPr>
          <w:lang w:eastAsia="en-GB"/>
        </w:rPr>
        <w:t xml:space="preserve"> </w:t>
      </w:r>
      <w:r w:rsidRPr="003644C2">
        <w:rPr>
          <w:lang w:eastAsia="en-GB"/>
        </w:rPr>
        <w:t xml:space="preserve">The </w:t>
      </w:r>
      <w:ins w:id="115" w:author="Nick Ward" w:date="2011-10-03T18:25:00Z">
        <w:r w:rsidR="00134586">
          <w:rPr>
            <w:lang w:eastAsia="en-GB"/>
          </w:rPr>
          <w:t xml:space="preserve">first of the </w:t>
        </w:r>
      </w:ins>
      <w:r w:rsidRPr="003644C2">
        <w:rPr>
          <w:lang w:eastAsia="en-GB"/>
        </w:rPr>
        <w:t xml:space="preserve">new GLONASS-K satellites, with a third civil signal on L3, </w:t>
      </w:r>
      <w:ins w:id="116" w:author="Nick Ward" w:date="2011-10-03T18:25:00Z">
        <w:r w:rsidR="00134586">
          <w:rPr>
            <w:lang w:eastAsia="en-GB"/>
          </w:rPr>
          <w:t>was</w:t>
        </w:r>
      </w:ins>
      <w:del w:id="117" w:author="Nick Ward" w:date="2011-10-03T18:25:00Z">
        <w:r w:rsidRPr="003644C2" w:rsidDel="00134586">
          <w:rPr>
            <w:lang w:eastAsia="en-GB"/>
          </w:rPr>
          <w:delText>should start</w:delText>
        </w:r>
      </w:del>
      <w:r w:rsidRPr="003644C2">
        <w:rPr>
          <w:lang w:eastAsia="en-GB"/>
        </w:rPr>
        <w:t xml:space="preserve"> launch</w:t>
      </w:r>
      <w:ins w:id="118" w:author="Nick Ward" w:date="2011-10-03T18:25:00Z">
        <w:r w:rsidR="00134586">
          <w:rPr>
            <w:lang w:eastAsia="en-GB"/>
          </w:rPr>
          <w:t>ed</w:t>
        </w:r>
      </w:ins>
      <w:del w:id="119" w:author="Nick Ward" w:date="2011-10-03T18:25:00Z">
        <w:r w:rsidRPr="003644C2" w:rsidDel="00134586">
          <w:rPr>
            <w:lang w:eastAsia="en-GB"/>
          </w:rPr>
          <w:delText>ing</w:delText>
        </w:r>
      </w:del>
      <w:r w:rsidRPr="003644C2">
        <w:rPr>
          <w:lang w:eastAsia="en-GB"/>
        </w:rPr>
        <w:t xml:space="preserve"> in 2010. </w:t>
      </w:r>
      <w:r>
        <w:rPr>
          <w:lang w:eastAsia="en-GB"/>
        </w:rPr>
        <w:t xml:space="preserve"> </w:t>
      </w:r>
      <w:del w:id="120" w:author="alang" w:date="2012-07-18T12:27:00Z">
        <w:r w:rsidRPr="001528EC" w:rsidDel="001528EC">
          <w:rPr>
            <w:lang w:eastAsia="en-GB"/>
          </w:rPr>
          <w:delText xml:space="preserve">It </w:delText>
        </w:r>
      </w:del>
      <w:ins w:id="121" w:author="alang" w:date="2012-07-18T12:27:00Z">
        <w:r w:rsidR="001528EC">
          <w:rPr>
            <w:lang w:eastAsia="en-GB"/>
          </w:rPr>
          <w:t>This range of satellites</w:t>
        </w:r>
        <w:r w:rsidR="001528EC" w:rsidRPr="001528EC">
          <w:rPr>
            <w:lang w:eastAsia="en-GB"/>
          </w:rPr>
          <w:t xml:space="preserve"> </w:t>
        </w:r>
      </w:ins>
      <w:r w:rsidRPr="001528EC">
        <w:rPr>
          <w:lang w:eastAsia="en-GB"/>
        </w:rPr>
        <w:t>will also carry differential corrections, integrity information and search and rescue functions</w:t>
      </w:r>
      <w:r w:rsidRPr="003644C2">
        <w:rPr>
          <w:lang w:eastAsia="en-GB"/>
        </w:rPr>
        <w:t xml:space="preserve">. </w:t>
      </w:r>
      <w:r>
        <w:rPr>
          <w:lang w:eastAsia="en-GB"/>
        </w:rPr>
        <w:t xml:space="preserve"> </w:t>
      </w:r>
      <w:r w:rsidRPr="003644C2">
        <w:rPr>
          <w:lang w:eastAsia="en-GB"/>
        </w:rPr>
        <w:t>The future GLONASS K-M system is at the requirement definition stage and it has been announced that a code division multiple access (CDMA) signal, inter-operable with GPS will be provided.</w:t>
      </w:r>
    </w:p>
    <w:p w14:paraId="688341A5" w14:textId="77777777" w:rsidR="003644C2" w:rsidRPr="005D437C" w:rsidRDefault="003644C2" w:rsidP="003644C2">
      <w:pPr>
        <w:pStyle w:val="Heading3"/>
      </w:pPr>
      <w:bookmarkStart w:id="122" w:name="_Toc244956695"/>
      <w:r w:rsidRPr="005D437C">
        <w:t>GALILEO</w:t>
      </w:r>
      <w:bookmarkEnd w:id="122"/>
    </w:p>
    <w:p w14:paraId="0E7A5473" w14:textId="77777777" w:rsidR="005D437C" w:rsidDel="00CD010C" w:rsidRDefault="005D437C" w:rsidP="005D437C">
      <w:pPr>
        <w:pStyle w:val="BodyText"/>
        <w:rPr>
          <w:del w:id="123" w:author="Nick Ward" w:date="2011-10-03T18:28:00Z"/>
          <w:lang w:eastAsia="en-GB"/>
        </w:rPr>
      </w:pPr>
      <w:r>
        <w:rPr>
          <w:lang w:eastAsia="en-GB"/>
        </w:rPr>
        <w:t>Galileo is the European civil GNSS</w:t>
      </w:r>
      <w:ins w:id="124" w:author="Nick Ward" w:date="2011-10-03T18:26:00Z">
        <w:r w:rsidR="00CD010C">
          <w:rPr>
            <w:lang w:eastAsia="en-GB"/>
          </w:rPr>
          <w:t>. D</w:t>
        </w:r>
      </w:ins>
      <w:del w:id="125" w:author="Nick Ward" w:date="2011-10-03T18:26:00Z">
        <w:r w:rsidDel="00CD010C">
          <w:rPr>
            <w:lang w:eastAsia="en-GB"/>
          </w:rPr>
          <w:delText xml:space="preserve"> </w:delText>
        </w:r>
      </w:del>
      <w:ins w:id="126" w:author="Nick Ward" w:date="2011-10-03T18:26:00Z">
        <w:r w:rsidR="00CD010C">
          <w:rPr>
            <w:lang w:eastAsia="en-GB"/>
          </w:rPr>
          <w:t>eployment started in 2011</w:t>
        </w:r>
      </w:ins>
      <w:del w:id="127" w:author="Nick Ward" w:date="2011-10-03T18:26:00Z">
        <w:r w:rsidDel="00CD010C">
          <w:rPr>
            <w:lang w:eastAsia="en-GB"/>
          </w:rPr>
          <w:delText>currently under development,</w:delText>
        </w:r>
      </w:del>
      <w:r>
        <w:rPr>
          <w:lang w:eastAsia="en-GB"/>
        </w:rPr>
        <w:t xml:space="preserve"> and </w:t>
      </w:r>
      <w:ins w:id="128" w:author="Nick Ward" w:date="2011-10-03T18:27:00Z">
        <w:r w:rsidR="00CD010C">
          <w:rPr>
            <w:lang w:eastAsia="en-GB"/>
          </w:rPr>
          <w:t xml:space="preserve">it </w:t>
        </w:r>
      </w:ins>
      <w:r>
        <w:rPr>
          <w:lang w:eastAsia="en-GB"/>
        </w:rPr>
        <w:t>is due to reach full operational capability by 20</w:t>
      </w:r>
      <w:ins w:id="129" w:author="alang" w:date="2012-07-18T11:58:00Z">
        <w:r w:rsidR="00F42497">
          <w:rPr>
            <w:lang w:eastAsia="en-GB"/>
          </w:rPr>
          <w:t>20</w:t>
        </w:r>
      </w:ins>
      <w:del w:id="130" w:author="alang" w:date="2012-07-18T11:58:00Z">
        <w:r w:rsidDel="00F42497">
          <w:rPr>
            <w:lang w:eastAsia="en-GB"/>
          </w:rPr>
          <w:delText>1</w:delText>
        </w:r>
      </w:del>
      <w:ins w:id="131" w:author="Nick Ward" w:date="2011-10-03T18:26:00Z">
        <w:del w:id="132" w:author="alang" w:date="2012-07-18T11:58:00Z">
          <w:r w:rsidR="00134586" w:rsidDel="00F42497">
            <w:rPr>
              <w:lang w:eastAsia="en-GB"/>
            </w:rPr>
            <w:delText>8</w:delText>
          </w:r>
        </w:del>
      </w:ins>
      <w:del w:id="133" w:author="Nick Ward" w:date="2011-10-03T18:26:00Z">
        <w:r w:rsidDel="00134586">
          <w:rPr>
            <w:lang w:eastAsia="en-GB"/>
          </w:rPr>
          <w:delText>3</w:delText>
        </w:r>
      </w:del>
      <w:r>
        <w:rPr>
          <w:lang w:eastAsia="en-GB"/>
        </w:rPr>
        <w:t xml:space="preserve">.  Galileo will be funded by the European Union.  Two </w:t>
      </w:r>
      <w:ins w:id="134" w:author="Nick Ward" w:date="2011-10-03T18:27:00Z">
        <w:r w:rsidR="00CD010C">
          <w:rPr>
            <w:lang w:eastAsia="en-GB"/>
          </w:rPr>
          <w:t xml:space="preserve">In Orbit Validation </w:t>
        </w:r>
      </w:ins>
      <w:del w:id="135" w:author="Nick Ward" w:date="2011-10-03T18:27:00Z">
        <w:r w:rsidDel="00CD010C">
          <w:rPr>
            <w:lang w:eastAsia="en-GB"/>
          </w:rPr>
          <w:delText>test-bed</w:delText>
        </w:r>
      </w:del>
      <w:del w:id="136" w:author="alang" w:date="2012-07-18T11:53:00Z">
        <w:r w:rsidDel="00F42497">
          <w:rPr>
            <w:lang w:eastAsia="en-GB"/>
          </w:rPr>
          <w:delText xml:space="preserve"> </w:delText>
        </w:r>
      </w:del>
      <w:r>
        <w:rPr>
          <w:lang w:eastAsia="en-GB"/>
        </w:rPr>
        <w:t>satellites</w:t>
      </w:r>
      <w:ins w:id="137" w:author="Nick Ward" w:date="2011-10-03T18:27:00Z">
        <w:r w:rsidR="00CD010C">
          <w:rPr>
            <w:lang w:eastAsia="en-GB"/>
          </w:rPr>
          <w:t xml:space="preserve"> were launched in 2011, with a further two due</w:t>
        </w:r>
      </w:ins>
      <w:ins w:id="138" w:author="alang" w:date="2012-07-18T11:58:00Z">
        <w:r w:rsidR="00F42497">
          <w:rPr>
            <w:lang w:eastAsia="en-GB"/>
          </w:rPr>
          <w:t xml:space="preserve"> to be launched </w:t>
        </w:r>
      </w:ins>
      <w:ins w:id="139" w:author="alang" w:date="2012-07-18T12:00:00Z">
        <w:r w:rsidR="00F42497">
          <w:rPr>
            <w:lang w:eastAsia="en-GB"/>
          </w:rPr>
          <w:t xml:space="preserve">in </w:t>
        </w:r>
      </w:ins>
      <w:ins w:id="140" w:author="Nick Ward" w:date="2012-08-07T09:36:00Z">
        <w:r w:rsidR="00520A3F">
          <w:rPr>
            <w:lang w:eastAsia="en-GB"/>
          </w:rPr>
          <w:t>October</w:t>
        </w:r>
      </w:ins>
      <w:ins w:id="141" w:author="alang" w:date="2012-07-18T12:00:00Z">
        <w:del w:id="142" w:author="Nick Ward" w:date="2012-08-07T09:36:00Z">
          <w:r w:rsidR="00F42497" w:rsidDel="00520A3F">
            <w:rPr>
              <w:lang w:eastAsia="en-GB"/>
            </w:rPr>
            <w:delText>September</w:delText>
          </w:r>
        </w:del>
      </w:ins>
      <w:ins w:id="143" w:author="Nick Ward" w:date="2011-10-03T18:27:00Z">
        <w:del w:id="144" w:author="alang" w:date="2012-07-18T11:58:00Z">
          <w:r w:rsidR="00CD010C" w:rsidDel="00F42497">
            <w:rPr>
              <w:lang w:eastAsia="en-GB"/>
            </w:rPr>
            <w:delText xml:space="preserve"> in</w:delText>
          </w:r>
        </w:del>
        <w:r w:rsidR="00CD010C">
          <w:rPr>
            <w:lang w:eastAsia="en-GB"/>
          </w:rPr>
          <w:t xml:space="preserve"> 2012</w:t>
        </w:r>
      </w:ins>
      <w:del w:id="145" w:author="Nick Ward" w:date="2011-10-03T18:28:00Z">
        <w:r w:rsidDel="00CD010C">
          <w:rPr>
            <w:lang w:eastAsia="en-GB"/>
          </w:rPr>
          <w:delText xml:space="preserve">, GIOVE A and GIOVE B, are in place and continue to broadcast signals, </w:delText>
        </w:r>
      </w:del>
      <w:ins w:id="146" w:author="Nick Ward" w:date="2011-10-03T18:28:00Z">
        <w:del w:id="147" w:author="alang" w:date="2012-07-18T11:59:00Z">
          <w:r w:rsidR="00CD010C" w:rsidDel="00F42497">
            <w:rPr>
              <w:lang w:eastAsia="en-GB"/>
            </w:rPr>
            <w:delText>broadcasting</w:delText>
          </w:r>
        </w:del>
      </w:ins>
      <w:del w:id="148" w:author="alang" w:date="2012-07-18T11:59:00Z">
        <w:r w:rsidDel="00F42497">
          <w:rPr>
            <w:lang w:eastAsia="en-GB"/>
          </w:rPr>
          <w:delText xml:space="preserve">including navigation signals </w:delText>
        </w:r>
      </w:del>
      <w:del w:id="149" w:author="Nick Ward" w:date="2011-10-03T18:28:00Z">
        <w:r w:rsidDel="00CD010C">
          <w:rPr>
            <w:lang w:eastAsia="en-GB"/>
          </w:rPr>
          <w:delText>for test purposes</w:delText>
        </w:r>
      </w:del>
      <w:r>
        <w:rPr>
          <w:lang w:eastAsia="en-GB"/>
        </w:rPr>
        <w:t xml:space="preserve">.  </w:t>
      </w:r>
      <w:del w:id="150" w:author="Nick Ward" w:date="2011-10-03T18:28:00Z">
        <w:r w:rsidDel="00CD010C">
          <w:rPr>
            <w:lang w:eastAsia="en-GB"/>
          </w:rPr>
          <w:delText>The first launch of an operational Galileo satellite is scheduled for 2010.</w:delText>
        </w:r>
      </w:del>
    </w:p>
    <w:p w14:paraId="06067CC6" w14:textId="77777777" w:rsidR="003644C2" w:rsidRDefault="005D437C" w:rsidP="005D437C">
      <w:pPr>
        <w:pStyle w:val="BodyText"/>
        <w:rPr>
          <w:ins w:id="151" w:author="alang" w:date="2012-07-18T12:18:00Z"/>
          <w:lang w:eastAsia="en-GB"/>
        </w:rPr>
      </w:pPr>
      <w:r>
        <w:rPr>
          <w:lang w:eastAsia="en-GB"/>
        </w:rPr>
        <w:t>The first generation of Galileo will incorporate a number of features which were not part of previous GNSS systems.  These include a signal in the E1 band with the advanced Multiplex Binary Offset Carrier modulation</w:t>
      </w:r>
      <w:ins w:id="152" w:author="alang" w:date="2012-03-27T21:15:00Z">
        <w:r w:rsidR="00FD201E">
          <w:rPr>
            <w:lang w:eastAsia="en-GB"/>
          </w:rPr>
          <w:t>.</w:t>
        </w:r>
      </w:ins>
      <w:del w:id="153" w:author="alang" w:date="2012-03-27T21:15:00Z">
        <w:r w:rsidDel="00FD201E">
          <w:rPr>
            <w:lang w:eastAsia="en-GB"/>
          </w:rPr>
          <w:delText>, and the safety-of-life signal in the E5b band with a function similar to the L5 signal to be introduced on GPS</w:delText>
        </w:r>
      </w:del>
      <w:r>
        <w:rPr>
          <w:lang w:eastAsia="en-GB"/>
        </w:rPr>
        <w:t>.</w:t>
      </w:r>
    </w:p>
    <w:p w14:paraId="41ED65DC" w14:textId="77777777" w:rsidR="00E90079" w:rsidRDefault="00E90079" w:rsidP="005D437C">
      <w:pPr>
        <w:pStyle w:val="BodyText"/>
        <w:rPr>
          <w:lang w:eastAsia="en-GB"/>
        </w:rPr>
      </w:pPr>
    </w:p>
    <w:p w14:paraId="4B699006" w14:textId="77777777" w:rsidR="00E90079" w:rsidRDefault="00E90079" w:rsidP="005D437C">
      <w:pPr>
        <w:pStyle w:val="Heading3"/>
        <w:rPr>
          <w:ins w:id="154" w:author="alang" w:date="2012-07-18T12:18:00Z"/>
        </w:rPr>
      </w:pPr>
      <w:bookmarkStart w:id="155" w:name="_Toc244956696"/>
      <w:proofErr w:type="spellStart"/>
      <w:ins w:id="156" w:author="alang" w:date="2012-07-18T12:18:00Z">
        <w:r>
          <w:t>BeiDou</w:t>
        </w:r>
        <w:proofErr w:type="spellEnd"/>
        <w:r>
          <w:t xml:space="preserve"> (COMPASS)</w:t>
        </w:r>
      </w:ins>
    </w:p>
    <w:p w14:paraId="2BC70D9F" w14:textId="77777777" w:rsidR="00E90079" w:rsidRDefault="00E90079" w:rsidP="00E90079">
      <w:pPr>
        <w:widowControl w:val="0"/>
        <w:autoSpaceDE w:val="0"/>
        <w:autoSpaceDN w:val="0"/>
        <w:adjustRightInd w:val="0"/>
        <w:rPr>
          <w:ins w:id="157" w:author="alang" w:date="2012-07-18T12:23:00Z"/>
          <w:rFonts w:cs="Arial"/>
          <w:sz w:val="20"/>
          <w:lang w:eastAsia="zh-CN"/>
        </w:rPr>
      </w:pPr>
      <w:proofErr w:type="spellStart"/>
      <w:ins w:id="158" w:author="alang" w:date="2012-07-18T12:19:00Z">
        <w:r>
          <w:rPr>
            <w:rFonts w:cs="Arial" w:hint="eastAsia"/>
            <w:sz w:val="20"/>
            <w:lang w:eastAsia="zh-CN"/>
          </w:rPr>
          <w:t>BeiDou</w:t>
        </w:r>
        <w:proofErr w:type="spellEnd"/>
        <w:r>
          <w:rPr>
            <w:rFonts w:cs="Arial" w:hint="eastAsia"/>
            <w:sz w:val="20"/>
            <w:lang w:eastAsia="zh-CN"/>
          </w:rPr>
          <w:t xml:space="preserve"> is a GNSS being </w:t>
        </w:r>
      </w:ins>
      <w:ins w:id="159" w:author="alang" w:date="2012-07-18T12:20:00Z">
        <w:r>
          <w:rPr>
            <w:rFonts w:cs="Arial"/>
            <w:sz w:val="20"/>
            <w:lang w:eastAsia="zh-CN"/>
          </w:rPr>
          <w:t>developed</w:t>
        </w:r>
      </w:ins>
      <w:ins w:id="160" w:author="alang" w:date="2012-07-18T12:19:00Z">
        <w:r>
          <w:rPr>
            <w:rFonts w:cs="Arial" w:hint="eastAsia"/>
            <w:sz w:val="20"/>
            <w:lang w:eastAsia="zh-CN"/>
          </w:rPr>
          <w:t xml:space="preserve"> by C</w:t>
        </w:r>
        <w:r w:rsidRPr="0073653D">
          <w:rPr>
            <w:rFonts w:cs="Arial" w:hint="eastAsia"/>
            <w:sz w:val="20"/>
            <w:lang w:eastAsia="zh-CN"/>
          </w:rPr>
          <w:t xml:space="preserve">hina </w:t>
        </w:r>
      </w:ins>
      <w:ins w:id="161" w:author="alang" w:date="2012-07-18T12:20:00Z">
        <w:r>
          <w:rPr>
            <w:rFonts w:cs="Arial"/>
            <w:sz w:val="20"/>
            <w:lang w:eastAsia="zh-CN"/>
          </w:rPr>
          <w:t xml:space="preserve">to </w:t>
        </w:r>
      </w:ins>
      <w:ins w:id="162" w:author="alang" w:date="2012-07-18T12:19:00Z">
        <w:r w:rsidRPr="0073653D">
          <w:rPr>
            <w:rFonts w:cs="Arial"/>
            <w:sz w:val="20"/>
            <w:lang w:eastAsia="zh-CN"/>
          </w:rPr>
          <w:t>provide positioning, navigation and timing</w:t>
        </w:r>
        <w:r w:rsidRPr="0073653D">
          <w:rPr>
            <w:rFonts w:cs="Arial" w:hint="eastAsia"/>
            <w:sz w:val="20"/>
            <w:lang w:eastAsia="zh-CN"/>
          </w:rPr>
          <w:t xml:space="preserve"> </w:t>
        </w:r>
        <w:r w:rsidRPr="0073653D">
          <w:rPr>
            <w:rFonts w:cs="Arial"/>
            <w:sz w:val="20"/>
            <w:lang w:eastAsia="zh-CN"/>
          </w:rPr>
          <w:t>services to worldwide users. It can also provide wide area</w:t>
        </w:r>
        <w:r w:rsidRPr="0073653D">
          <w:rPr>
            <w:rFonts w:cs="Arial" w:hint="eastAsia"/>
            <w:sz w:val="20"/>
            <w:lang w:eastAsia="zh-CN"/>
          </w:rPr>
          <w:t xml:space="preserve"> </w:t>
        </w:r>
        <w:r w:rsidRPr="0073653D">
          <w:rPr>
            <w:rFonts w:cs="Arial"/>
            <w:sz w:val="20"/>
            <w:lang w:eastAsia="zh-CN"/>
          </w:rPr>
          <w:t>differential services with the accuracy of 1m and short messages</w:t>
        </w:r>
        <w:r w:rsidRPr="0073653D">
          <w:rPr>
            <w:rFonts w:cs="Arial" w:hint="eastAsia"/>
            <w:sz w:val="20"/>
            <w:lang w:eastAsia="zh-CN"/>
          </w:rPr>
          <w:t xml:space="preserve"> </w:t>
        </w:r>
        <w:r w:rsidRPr="0073653D">
          <w:rPr>
            <w:rFonts w:cs="Arial"/>
            <w:sz w:val="20"/>
            <w:lang w:eastAsia="zh-CN"/>
          </w:rPr>
          <w:t>services with the capacity of 120 Chinese characters each time.</w:t>
        </w:r>
        <w:r w:rsidRPr="0073653D">
          <w:rPr>
            <w:rFonts w:cs="Arial" w:hint="eastAsia"/>
            <w:sz w:val="20"/>
            <w:lang w:eastAsia="zh-CN"/>
          </w:rPr>
          <w:t xml:space="preserve"> </w:t>
        </w:r>
      </w:ins>
      <w:ins w:id="163" w:author="alang" w:date="2012-07-18T12:21:00Z">
        <w:r>
          <w:rPr>
            <w:rFonts w:cs="Arial"/>
            <w:sz w:val="20"/>
            <w:lang w:eastAsia="zh-CN"/>
          </w:rPr>
          <w:t xml:space="preserve">The </w:t>
        </w:r>
      </w:ins>
      <w:proofErr w:type="spellStart"/>
      <w:ins w:id="164" w:author="alang" w:date="2012-07-18T12:19:00Z">
        <w:r w:rsidRPr="00462151">
          <w:rPr>
            <w:rFonts w:cs="Arial"/>
            <w:sz w:val="20"/>
            <w:lang w:eastAsia="zh-CN"/>
          </w:rPr>
          <w:t>BeiDou</w:t>
        </w:r>
        <w:proofErr w:type="spellEnd"/>
        <w:r w:rsidRPr="00462151">
          <w:rPr>
            <w:rFonts w:cs="Arial"/>
            <w:sz w:val="20"/>
            <w:lang w:eastAsia="zh-CN"/>
          </w:rPr>
          <w:t xml:space="preserve"> system is</w:t>
        </w:r>
        <w:r w:rsidRPr="00462151">
          <w:rPr>
            <w:rFonts w:cs="Arial" w:hint="eastAsia"/>
            <w:sz w:val="20"/>
            <w:lang w:eastAsia="zh-CN"/>
          </w:rPr>
          <w:t xml:space="preserve"> </w:t>
        </w:r>
        <w:r w:rsidRPr="00462151">
          <w:rPr>
            <w:rFonts w:cs="Arial"/>
            <w:sz w:val="20"/>
            <w:lang w:eastAsia="zh-CN"/>
          </w:rPr>
          <w:t xml:space="preserve">steadily </w:t>
        </w:r>
      </w:ins>
      <w:ins w:id="165" w:author="alang" w:date="2012-07-18T12:21:00Z">
        <w:r>
          <w:rPr>
            <w:rFonts w:cs="Arial"/>
            <w:sz w:val="20"/>
            <w:lang w:eastAsia="zh-CN"/>
          </w:rPr>
          <w:t xml:space="preserve">being implemented </w:t>
        </w:r>
      </w:ins>
      <w:ins w:id="166" w:author="alang" w:date="2012-07-18T12:19:00Z">
        <w:r w:rsidRPr="00462151">
          <w:rPr>
            <w:rFonts w:cs="Arial"/>
            <w:sz w:val="20"/>
            <w:lang w:eastAsia="zh-CN"/>
          </w:rPr>
          <w:t>based on a ‘three-step’</w:t>
        </w:r>
        <w:r w:rsidRPr="00462151">
          <w:rPr>
            <w:rFonts w:cs="Arial" w:hint="eastAsia"/>
            <w:sz w:val="20"/>
            <w:lang w:eastAsia="zh-CN"/>
          </w:rPr>
          <w:t xml:space="preserve"> </w:t>
        </w:r>
        <w:r w:rsidRPr="00462151">
          <w:rPr>
            <w:rFonts w:cs="Arial"/>
            <w:sz w:val="20"/>
            <w:lang w:eastAsia="zh-CN"/>
          </w:rPr>
          <w:t>development strategy</w:t>
        </w:r>
        <w:r w:rsidRPr="00462151">
          <w:rPr>
            <w:rFonts w:cs="Arial" w:hint="eastAsia"/>
            <w:sz w:val="20"/>
            <w:lang w:eastAsia="zh-CN"/>
          </w:rPr>
          <w:t>.</w:t>
        </w:r>
        <w:r w:rsidRPr="00462151">
          <w:rPr>
            <w:rFonts w:cs="Arial"/>
            <w:sz w:val="20"/>
            <w:lang w:eastAsia="zh-CN"/>
          </w:rPr>
          <w:t xml:space="preserve"> In</w:t>
        </w:r>
        <w:r w:rsidRPr="00462151">
          <w:rPr>
            <w:rFonts w:cs="Arial" w:hint="eastAsia"/>
            <w:sz w:val="20"/>
            <w:lang w:eastAsia="zh-CN"/>
          </w:rPr>
          <w:t xml:space="preserve"> </w:t>
        </w:r>
        <w:r w:rsidRPr="00462151">
          <w:rPr>
            <w:rFonts w:cs="Arial"/>
            <w:sz w:val="20"/>
            <w:lang w:eastAsia="zh-CN"/>
          </w:rPr>
          <w:t xml:space="preserve">1994, China started the construction of </w:t>
        </w:r>
        <w:proofErr w:type="spellStart"/>
        <w:r w:rsidRPr="00462151">
          <w:rPr>
            <w:rFonts w:cs="Arial"/>
            <w:sz w:val="20"/>
            <w:lang w:eastAsia="zh-CN"/>
          </w:rPr>
          <w:t>BeiDou</w:t>
        </w:r>
        <w:proofErr w:type="spellEnd"/>
        <w:r w:rsidRPr="00462151">
          <w:rPr>
            <w:rFonts w:cs="Arial"/>
            <w:sz w:val="20"/>
            <w:lang w:eastAsia="zh-CN"/>
          </w:rPr>
          <w:t xml:space="preserve"> Navigation Satellite</w:t>
        </w:r>
        <w:r w:rsidRPr="00462151">
          <w:rPr>
            <w:rFonts w:cs="Arial" w:hint="eastAsia"/>
            <w:sz w:val="20"/>
            <w:lang w:eastAsia="zh-CN"/>
          </w:rPr>
          <w:t xml:space="preserve"> </w:t>
        </w:r>
        <w:r w:rsidRPr="00462151">
          <w:rPr>
            <w:rFonts w:cs="Arial"/>
            <w:sz w:val="20"/>
            <w:lang w:eastAsia="zh-CN"/>
          </w:rPr>
          <w:t xml:space="preserve">Demonstration System. In 2000, two </w:t>
        </w:r>
        <w:proofErr w:type="spellStart"/>
        <w:r w:rsidRPr="00462151">
          <w:rPr>
            <w:rFonts w:cs="Arial"/>
            <w:sz w:val="20"/>
            <w:lang w:eastAsia="zh-CN"/>
          </w:rPr>
          <w:t>BeiDou</w:t>
        </w:r>
        <w:proofErr w:type="spellEnd"/>
        <w:r w:rsidRPr="00462151">
          <w:rPr>
            <w:rFonts w:cs="Arial"/>
            <w:sz w:val="20"/>
            <w:lang w:eastAsia="zh-CN"/>
          </w:rPr>
          <w:t xml:space="preserve"> navigation experiment</w:t>
        </w:r>
        <w:r w:rsidRPr="00462151">
          <w:rPr>
            <w:rFonts w:cs="Arial" w:hint="eastAsia"/>
            <w:sz w:val="20"/>
            <w:lang w:eastAsia="zh-CN"/>
          </w:rPr>
          <w:t xml:space="preserve"> </w:t>
        </w:r>
        <w:r w:rsidRPr="00462151">
          <w:rPr>
            <w:rFonts w:cs="Arial"/>
            <w:sz w:val="20"/>
            <w:lang w:eastAsia="zh-CN"/>
          </w:rPr>
          <w:t xml:space="preserve">satellites were launched, and the </w:t>
        </w:r>
        <w:proofErr w:type="spellStart"/>
        <w:r w:rsidRPr="00462151">
          <w:rPr>
            <w:rFonts w:cs="Arial"/>
            <w:sz w:val="20"/>
            <w:lang w:eastAsia="zh-CN"/>
          </w:rPr>
          <w:t>BeiDou</w:t>
        </w:r>
        <w:proofErr w:type="spellEnd"/>
        <w:r w:rsidRPr="00462151">
          <w:rPr>
            <w:rFonts w:cs="Arial"/>
            <w:sz w:val="20"/>
            <w:lang w:eastAsia="zh-CN"/>
          </w:rPr>
          <w:t xml:space="preserve"> Navigation Satellite</w:t>
        </w:r>
        <w:r w:rsidRPr="00462151">
          <w:rPr>
            <w:rFonts w:cs="Arial" w:hint="eastAsia"/>
            <w:sz w:val="20"/>
            <w:lang w:eastAsia="zh-CN"/>
          </w:rPr>
          <w:t xml:space="preserve"> </w:t>
        </w:r>
        <w:r w:rsidRPr="00462151">
          <w:rPr>
            <w:rFonts w:cs="Arial"/>
            <w:sz w:val="20"/>
            <w:lang w:eastAsia="zh-CN"/>
          </w:rPr>
          <w:t>Demonstration System was established</w:t>
        </w:r>
        <w:r w:rsidRPr="00462151">
          <w:rPr>
            <w:rFonts w:cs="Arial" w:hint="eastAsia"/>
            <w:sz w:val="20"/>
            <w:lang w:eastAsia="zh-CN"/>
          </w:rPr>
          <w:t>.</w:t>
        </w:r>
        <w:r w:rsidRPr="00462151">
          <w:rPr>
            <w:rFonts w:cs="Arial"/>
            <w:sz w:val="20"/>
            <w:lang w:eastAsia="zh-CN"/>
          </w:rPr>
          <w:t xml:space="preserve"> In</w:t>
        </w:r>
        <w:r w:rsidRPr="00462151">
          <w:rPr>
            <w:rFonts w:cs="Arial" w:hint="eastAsia"/>
            <w:sz w:val="20"/>
            <w:lang w:eastAsia="zh-CN"/>
          </w:rPr>
          <w:t xml:space="preserve"> </w:t>
        </w:r>
        <w:r w:rsidRPr="00462151">
          <w:rPr>
            <w:rFonts w:cs="Arial"/>
            <w:sz w:val="20"/>
            <w:lang w:eastAsia="zh-CN"/>
          </w:rPr>
          <w:t xml:space="preserve">2004, China started construction of </w:t>
        </w:r>
        <w:proofErr w:type="spellStart"/>
        <w:r w:rsidRPr="00462151">
          <w:rPr>
            <w:rFonts w:cs="Arial"/>
            <w:sz w:val="20"/>
            <w:lang w:eastAsia="zh-CN"/>
          </w:rPr>
          <w:t>BeiDou</w:t>
        </w:r>
        <w:proofErr w:type="spellEnd"/>
        <w:r w:rsidRPr="00462151">
          <w:rPr>
            <w:rFonts w:cs="Arial"/>
            <w:sz w:val="20"/>
            <w:lang w:eastAsia="zh-CN"/>
          </w:rPr>
          <w:t xml:space="preserve"> Navigation Satellite</w:t>
        </w:r>
        <w:r w:rsidRPr="00462151">
          <w:rPr>
            <w:rFonts w:cs="Arial" w:hint="eastAsia"/>
            <w:sz w:val="20"/>
            <w:lang w:eastAsia="zh-CN"/>
          </w:rPr>
          <w:t xml:space="preserve"> </w:t>
        </w:r>
        <w:r>
          <w:rPr>
            <w:rFonts w:cs="Arial"/>
            <w:sz w:val="20"/>
            <w:lang w:eastAsia="zh-CN"/>
          </w:rPr>
          <w:t>System</w:t>
        </w:r>
      </w:ins>
      <w:ins w:id="167" w:author="alang" w:date="2012-07-18T12:22:00Z">
        <w:r>
          <w:rPr>
            <w:rFonts w:cs="Arial"/>
            <w:sz w:val="20"/>
            <w:lang w:eastAsia="zh-CN"/>
          </w:rPr>
          <w:t xml:space="preserve">, which will be </w:t>
        </w:r>
      </w:ins>
      <w:ins w:id="168" w:author="alang" w:date="2012-07-18T12:23:00Z">
        <w:r>
          <w:rPr>
            <w:rFonts w:cs="Arial"/>
            <w:sz w:val="20"/>
            <w:lang w:eastAsia="zh-CN"/>
          </w:rPr>
          <w:t xml:space="preserve">completed </w:t>
        </w:r>
      </w:ins>
      <w:ins w:id="169" w:author="alang" w:date="2012-07-18T12:19:00Z">
        <w:r w:rsidRPr="00462151">
          <w:rPr>
            <w:rFonts w:cs="Arial"/>
            <w:sz w:val="20"/>
            <w:lang w:eastAsia="zh-CN"/>
          </w:rPr>
          <w:t xml:space="preserve">by 2020. </w:t>
        </w:r>
      </w:ins>
    </w:p>
    <w:p w14:paraId="0E6265A1" w14:textId="77777777" w:rsidR="00E90079" w:rsidRPr="001528EC" w:rsidRDefault="00E90079" w:rsidP="00E90079">
      <w:pPr>
        <w:widowControl w:val="0"/>
        <w:autoSpaceDE w:val="0"/>
        <w:autoSpaceDN w:val="0"/>
        <w:adjustRightInd w:val="0"/>
        <w:rPr>
          <w:ins w:id="170" w:author="alang" w:date="2012-07-18T12:19:00Z"/>
          <w:rFonts w:cs="Arial"/>
          <w:lang w:eastAsia="zh-CN"/>
        </w:rPr>
      </w:pPr>
      <w:ins w:id="171" w:author="alang" w:date="2012-07-18T12:19:00Z">
        <w:r w:rsidRPr="00462151">
          <w:rPr>
            <w:rFonts w:cs="Arial"/>
            <w:sz w:val="20"/>
            <w:lang w:eastAsia="zh-CN"/>
          </w:rPr>
          <w:t>The</w:t>
        </w:r>
        <w:r w:rsidRPr="00462151">
          <w:rPr>
            <w:rFonts w:cs="Arial" w:hint="eastAsia"/>
            <w:sz w:val="20"/>
            <w:lang w:eastAsia="zh-CN"/>
          </w:rPr>
          <w:t xml:space="preserve"> </w:t>
        </w:r>
        <w:proofErr w:type="spellStart"/>
        <w:r w:rsidRPr="00462151">
          <w:rPr>
            <w:rFonts w:cs="Arial" w:hint="eastAsia"/>
            <w:sz w:val="20"/>
            <w:lang w:eastAsia="zh-CN"/>
          </w:rPr>
          <w:t>BeiDou</w:t>
        </w:r>
        <w:proofErr w:type="spellEnd"/>
        <w:r w:rsidRPr="00462151">
          <w:rPr>
            <w:rFonts w:cs="Arial" w:hint="eastAsia"/>
            <w:sz w:val="20"/>
            <w:lang w:eastAsia="zh-CN"/>
          </w:rPr>
          <w:t xml:space="preserve"> </w:t>
        </w:r>
        <w:proofErr w:type="spellStart"/>
        <w:r w:rsidRPr="00462151">
          <w:rPr>
            <w:rFonts w:cs="Arial" w:hint="eastAsia"/>
            <w:sz w:val="20"/>
            <w:lang w:eastAsia="zh-CN"/>
          </w:rPr>
          <w:t>Navigagtion</w:t>
        </w:r>
        <w:proofErr w:type="spellEnd"/>
        <w:r w:rsidRPr="00462151">
          <w:rPr>
            <w:rFonts w:cs="Arial" w:hint="eastAsia"/>
            <w:sz w:val="20"/>
            <w:lang w:eastAsia="zh-CN"/>
          </w:rPr>
          <w:t xml:space="preserve"> Satellite </w:t>
        </w:r>
        <w:r w:rsidRPr="001528EC">
          <w:rPr>
            <w:rFonts w:cs="Arial" w:hint="eastAsia"/>
            <w:sz w:val="20"/>
            <w:szCs w:val="20"/>
            <w:lang w:eastAsia="zh-CN"/>
          </w:rPr>
          <w:t xml:space="preserve">System </w:t>
        </w:r>
        <w:r w:rsidRPr="001528EC">
          <w:rPr>
            <w:rFonts w:cs="Arial"/>
            <w:sz w:val="20"/>
            <w:szCs w:val="20"/>
            <w:lang w:eastAsia="zh-CN"/>
          </w:rPr>
          <w:t>space constellation consists of five GEO satellites and 30 non-GEO</w:t>
        </w:r>
        <w:r w:rsidR="00317801" w:rsidRPr="00317801">
          <w:rPr>
            <w:rFonts w:cs="Arial"/>
            <w:sz w:val="20"/>
            <w:szCs w:val="20"/>
            <w:lang w:eastAsia="zh-CN"/>
            <w:rPrChange w:id="172" w:author="alang" w:date="2012-07-18T12:26:00Z">
              <w:rPr>
                <w:rFonts w:cs="Arial"/>
                <w:lang w:eastAsia="zh-CN"/>
              </w:rPr>
            </w:rPrChange>
          </w:rPr>
          <w:t xml:space="preserve"> </w:t>
        </w:r>
        <w:r w:rsidRPr="001528EC">
          <w:rPr>
            <w:rFonts w:cs="Arial"/>
            <w:sz w:val="20"/>
            <w:szCs w:val="20"/>
            <w:lang w:eastAsia="zh-CN"/>
          </w:rPr>
          <w:t>satellites</w:t>
        </w:r>
      </w:ins>
      <w:ins w:id="173" w:author="alang" w:date="2012-07-18T12:24:00Z">
        <w:r w:rsidR="00067BBE" w:rsidRPr="00067BBE">
          <w:rPr>
            <w:rFonts w:cs="Arial"/>
            <w:sz w:val="20"/>
            <w:szCs w:val="20"/>
            <w:lang w:eastAsia="zh-CN"/>
          </w:rPr>
          <w:t xml:space="preserve"> </w:t>
        </w:r>
        <w:r w:rsidR="00317801" w:rsidRPr="00317801">
          <w:rPr>
            <w:rFonts w:cs="Arial"/>
            <w:sz w:val="20"/>
            <w:szCs w:val="20"/>
            <w:lang w:eastAsia="zh-CN"/>
            <w:rPrChange w:id="174" w:author="alang" w:date="2012-07-18T12:26:00Z">
              <w:rPr>
                <w:lang w:val="en-US"/>
              </w:rPr>
            </w:rPrChange>
          </w:rPr>
          <w:t>(27 in medium earth orbit and 3 in inclined geostationary orbit)</w:t>
        </w:r>
      </w:ins>
      <w:ins w:id="175" w:author="alang" w:date="2012-07-18T12:19:00Z">
        <w:r w:rsidRPr="001528EC">
          <w:rPr>
            <w:rFonts w:cs="Arial"/>
            <w:sz w:val="20"/>
            <w:szCs w:val="20"/>
            <w:lang w:eastAsia="zh-CN"/>
          </w:rPr>
          <w:t>.</w:t>
        </w:r>
      </w:ins>
      <w:ins w:id="176" w:author="alang" w:date="2012-07-18T12:25:00Z">
        <w:r w:rsidR="00067BBE" w:rsidRPr="00067BBE">
          <w:rPr>
            <w:rFonts w:cs="Arial"/>
            <w:sz w:val="20"/>
            <w:szCs w:val="20"/>
            <w:lang w:eastAsia="zh-CN"/>
          </w:rPr>
          <w:t xml:space="preserve">  </w:t>
        </w:r>
        <w:r w:rsidR="00317801" w:rsidRPr="00317801">
          <w:rPr>
            <w:sz w:val="20"/>
            <w:szCs w:val="20"/>
            <w:lang w:val="en-US"/>
            <w:rPrChange w:id="177" w:author="alang" w:date="2012-07-18T12:26:00Z">
              <w:rPr>
                <w:lang w:val="en-US"/>
              </w:rPr>
            </w:rPrChange>
          </w:rPr>
          <w:t>There will be two levels of service provided; free service to civilians and licensed service to Chinese government and military users. The free service will have a 10 meter location-tracking accuracy, will synchronize clocks with an accuracy of 10 ns, and measure speeds within 0.2 m/s.</w:t>
        </w:r>
      </w:ins>
    </w:p>
    <w:p w14:paraId="6FE1954C" w14:textId="77777777" w:rsidR="00E90079" w:rsidRDefault="00E90079" w:rsidP="00E90079">
      <w:pPr>
        <w:widowControl w:val="0"/>
        <w:autoSpaceDE w:val="0"/>
        <w:autoSpaceDN w:val="0"/>
        <w:adjustRightInd w:val="0"/>
        <w:rPr>
          <w:ins w:id="178" w:author="alang" w:date="2012-07-18T12:19:00Z"/>
          <w:rFonts w:cs="Arial"/>
          <w:sz w:val="20"/>
          <w:lang w:eastAsia="zh-CN"/>
        </w:rPr>
      </w:pPr>
      <w:ins w:id="179" w:author="alang" w:date="2012-07-18T12:23:00Z">
        <w:r>
          <w:rPr>
            <w:rFonts w:cs="Arial"/>
            <w:sz w:val="20"/>
            <w:lang w:eastAsia="zh-CN"/>
          </w:rPr>
          <w:t>As of</w:t>
        </w:r>
      </w:ins>
      <w:ins w:id="180" w:author="alang" w:date="2012-07-18T12:19:00Z">
        <w:r w:rsidRPr="00ED37D4">
          <w:rPr>
            <w:rFonts w:cs="Arial" w:hint="eastAsia"/>
            <w:sz w:val="20"/>
            <w:lang w:eastAsia="zh-CN"/>
          </w:rPr>
          <w:t xml:space="preserve"> </w:t>
        </w:r>
        <w:r w:rsidRPr="00ED37D4">
          <w:rPr>
            <w:rFonts w:cs="Arial"/>
            <w:sz w:val="20"/>
            <w:lang w:eastAsia="zh-CN"/>
          </w:rPr>
          <w:t>February</w:t>
        </w:r>
        <w:r w:rsidRPr="00ED37D4">
          <w:rPr>
            <w:rFonts w:cs="Arial" w:hint="eastAsia"/>
            <w:sz w:val="20"/>
            <w:lang w:eastAsia="zh-CN"/>
          </w:rPr>
          <w:t xml:space="preserve"> 2012, eleven </w:t>
        </w:r>
      </w:ins>
      <w:proofErr w:type="spellStart"/>
      <w:ins w:id="181" w:author="alang" w:date="2012-07-18T12:23:00Z">
        <w:r w:rsidRPr="00ED37D4">
          <w:rPr>
            <w:rFonts w:cs="Arial" w:hint="eastAsia"/>
            <w:sz w:val="20"/>
            <w:lang w:eastAsia="zh-CN"/>
          </w:rPr>
          <w:t>BeiDou</w:t>
        </w:r>
        <w:proofErr w:type="spellEnd"/>
        <w:r w:rsidRPr="00ED37D4">
          <w:rPr>
            <w:rFonts w:cs="Arial" w:hint="eastAsia"/>
            <w:sz w:val="20"/>
            <w:lang w:eastAsia="zh-CN"/>
          </w:rPr>
          <w:t xml:space="preserve"> </w:t>
        </w:r>
      </w:ins>
      <w:ins w:id="182" w:author="alang" w:date="2012-07-18T12:19:00Z">
        <w:r w:rsidRPr="00ED37D4">
          <w:rPr>
            <w:rFonts w:cs="Arial" w:hint="eastAsia"/>
            <w:sz w:val="20"/>
            <w:lang w:eastAsia="zh-CN"/>
          </w:rPr>
          <w:t xml:space="preserve">satellites had been </w:t>
        </w:r>
      </w:ins>
      <w:ins w:id="183" w:author="alang" w:date="2012-07-18T12:23:00Z">
        <w:r>
          <w:rPr>
            <w:rFonts w:cs="Arial"/>
            <w:sz w:val="20"/>
            <w:lang w:eastAsia="zh-CN"/>
          </w:rPr>
          <w:t>l</w:t>
        </w:r>
      </w:ins>
      <w:ins w:id="184" w:author="alang" w:date="2012-07-18T12:19:00Z">
        <w:r w:rsidRPr="00ED37D4">
          <w:rPr>
            <w:rFonts w:cs="Arial" w:hint="eastAsia"/>
            <w:sz w:val="20"/>
            <w:lang w:eastAsia="zh-CN"/>
          </w:rPr>
          <w:t>a</w:t>
        </w:r>
        <w:r w:rsidRPr="00ED37D4">
          <w:rPr>
            <w:rFonts w:cs="Arial"/>
            <w:sz w:val="20"/>
            <w:lang w:eastAsia="zh-CN"/>
          </w:rPr>
          <w:t>unched</w:t>
        </w:r>
        <w:r w:rsidRPr="00ED37D4">
          <w:rPr>
            <w:rFonts w:cs="Arial" w:hint="eastAsia"/>
            <w:sz w:val="20"/>
            <w:lang w:eastAsia="zh-CN"/>
          </w:rPr>
          <w:t xml:space="preserve">. </w:t>
        </w:r>
        <w:r w:rsidRPr="00ED37D4">
          <w:rPr>
            <w:rFonts w:cs="Arial"/>
            <w:sz w:val="20"/>
            <w:lang w:eastAsia="zh-CN"/>
          </w:rPr>
          <w:t>It is planned to provide initial</w:t>
        </w:r>
        <w:r w:rsidRPr="00ED37D4">
          <w:rPr>
            <w:rFonts w:cs="Arial" w:hint="eastAsia"/>
            <w:sz w:val="20"/>
            <w:lang w:eastAsia="zh-CN"/>
          </w:rPr>
          <w:t xml:space="preserve"> </w:t>
        </w:r>
        <w:r w:rsidRPr="00ED37D4">
          <w:rPr>
            <w:rFonts w:cs="Arial"/>
            <w:sz w:val="20"/>
            <w:lang w:eastAsia="zh-CN"/>
          </w:rPr>
          <w:t xml:space="preserve">operation service capacity for Asia-Pacific users (within service area) by </w:t>
        </w:r>
      </w:ins>
      <w:ins w:id="185" w:author="alang" w:date="2012-07-18T12:23:00Z">
        <w:r>
          <w:rPr>
            <w:rFonts w:cs="Arial"/>
            <w:sz w:val="20"/>
            <w:lang w:eastAsia="zh-CN"/>
          </w:rPr>
          <w:t xml:space="preserve">the end of </w:t>
        </w:r>
      </w:ins>
      <w:ins w:id="186" w:author="alang" w:date="2012-07-18T12:19:00Z">
        <w:r w:rsidRPr="00ED37D4">
          <w:rPr>
            <w:rFonts w:cs="Arial"/>
            <w:sz w:val="20"/>
            <w:lang w:eastAsia="zh-CN"/>
          </w:rPr>
          <w:t>2012, and will be</w:t>
        </w:r>
        <w:r w:rsidRPr="00ED37D4">
          <w:rPr>
            <w:rFonts w:cs="Arial" w:hint="eastAsia"/>
            <w:sz w:val="20"/>
            <w:lang w:eastAsia="zh-CN"/>
          </w:rPr>
          <w:t xml:space="preserve"> </w:t>
        </w:r>
        <w:r w:rsidRPr="00ED37D4">
          <w:rPr>
            <w:rFonts w:cs="Arial"/>
            <w:sz w:val="20"/>
            <w:lang w:eastAsia="zh-CN"/>
          </w:rPr>
          <w:t>fully established by 2020, serving the global customers and becoming a member of GNSS</w:t>
        </w:r>
        <w:r w:rsidRPr="00ED37D4">
          <w:rPr>
            <w:rFonts w:cs="Arial" w:hint="eastAsia"/>
            <w:sz w:val="20"/>
            <w:lang w:eastAsia="zh-CN"/>
          </w:rPr>
          <w:t xml:space="preserve"> </w:t>
        </w:r>
        <w:r w:rsidRPr="00ED37D4">
          <w:rPr>
            <w:rFonts w:cs="Arial"/>
            <w:sz w:val="20"/>
            <w:lang w:eastAsia="zh-CN"/>
          </w:rPr>
          <w:t>for e-navigation.</w:t>
        </w:r>
      </w:ins>
    </w:p>
    <w:p w14:paraId="3C296D36" w14:textId="77777777" w:rsidR="00CC6537" w:rsidRDefault="00CC6537" w:rsidP="00CC6537">
      <w:pPr>
        <w:rPr>
          <w:ins w:id="187" w:author="alang" w:date="2012-07-18T12:18:00Z"/>
        </w:rPr>
        <w:pPrChange w:id="188" w:author="alang" w:date="2012-07-18T12:18:00Z">
          <w:pPr>
            <w:pStyle w:val="Heading3"/>
          </w:pPr>
        </w:pPrChange>
      </w:pPr>
    </w:p>
    <w:p w14:paraId="1C4F79F9" w14:textId="77777777" w:rsidR="003644C2" w:rsidRPr="005D437C" w:rsidRDefault="005D437C" w:rsidP="005D437C">
      <w:pPr>
        <w:pStyle w:val="Heading3"/>
      </w:pPr>
      <w:r w:rsidRPr="005D437C">
        <w:t>QZSS</w:t>
      </w:r>
      <w:bookmarkEnd w:id="155"/>
    </w:p>
    <w:p w14:paraId="300718A1" w14:textId="77777777" w:rsidR="005D437C" w:rsidRDefault="005D437C" w:rsidP="005D437C">
      <w:pPr>
        <w:pStyle w:val="BodyText"/>
        <w:rPr>
          <w:lang w:eastAsia="en-GB"/>
        </w:rPr>
      </w:pPr>
      <w:r>
        <w:rPr>
          <w:lang w:eastAsia="en-GB"/>
        </w:rPr>
        <w:t xml:space="preserve">Japan is developing a Quasi-Zenith Satellite System (QZSS).  QZSS is based on 3 satellites in eccentric, highly inclined orbits guaranteeing always one satellite in visibility of Japan with a minimum elevation angle of 60 degrees.  Each satellite will transmit 6 signals in the L-band: 3 in L1, one </w:t>
      </w:r>
      <w:r w:rsidR="00151B9B">
        <w:rPr>
          <w:lang w:eastAsia="en-GB"/>
        </w:rPr>
        <w:t>in E6, one in L2 and one in L5.</w:t>
      </w:r>
    </w:p>
    <w:p w14:paraId="1B48A3CB" w14:textId="77777777" w:rsidR="005D437C" w:rsidRDefault="005D437C" w:rsidP="005D437C">
      <w:pPr>
        <w:pStyle w:val="BodyText"/>
        <w:rPr>
          <w:lang w:eastAsia="en-GB"/>
        </w:rPr>
      </w:pPr>
      <w:r>
        <w:rPr>
          <w:lang w:eastAsia="en-GB"/>
        </w:rPr>
        <w:t>One of the signals aims to provide sub-meter accuracy and integrity while maintaining compatibility with SBAS.  The signal in E6 aims to support a commercial service with high data rate (2 kbps).  The other signals are GPS-like signals, including L2C and L1C standards.</w:t>
      </w:r>
    </w:p>
    <w:p w14:paraId="4CC06B47" w14:textId="77777777" w:rsidR="005D437C" w:rsidRPr="005D437C" w:rsidRDefault="005D437C" w:rsidP="005D437C">
      <w:pPr>
        <w:pStyle w:val="Heading3"/>
      </w:pPr>
      <w:bookmarkStart w:id="189" w:name="_Toc244956697"/>
      <w:r w:rsidRPr="005D437C">
        <w:t>IRNSS</w:t>
      </w:r>
      <w:bookmarkEnd w:id="189"/>
    </w:p>
    <w:p w14:paraId="0CE0560B" w14:textId="77777777" w:rsidR="005D437C" w:rsidRDefault="005D437C" w:rsidP="005D437C">
      <w:pPr>
        <w:pStyle w:val="BodyText"/>
        <w:rPr>
          <w:lang w:eastAsia="en-GB"/>
        </w:rPr>
      </w:pPr>
      <w:r>
        <w:rPr>
          <w:lang w:eastAsia="en-GB"/>
        </w:rPr>
        <w:t xml:space="preserve">The Indian Regional Navigational Satellite System (IRNSS) will, as an independent navigation system, cover the Indian region with a space segment of 3 GEO satellites and 4 Inclined Geosynchronous Orbit (IGSO) satellites.  The inclination of the orbital plane of the IGSO satellites is low, so that all the satellites can be seen simultaneously over India.  Three </w:t>
      </w:r>
      <w:r w:rsidR="007E33B8">
        <w:rPr>
          <w:lang w:eastAsia="en-GB"/>
        </w:rPr>
        <w:t>IRNSS services are anticipated:</w:t>
      </w:r>
    </w:p>
    <w:p w14:paraId="15518FE8" w14:textId="77777777" w:rsidR="005D437C" w:rsidRDefault="005D437C" w:rsidP="005D437C">
      <w:pPr>
        <w:pStyle w:val="Bullet1"/>
      </w:pPr>
      <w:r>
        <w:t>Open Service using signals in the L5 and S bands;</w:t>
      </w:r>
    </w:p>
    <w:p w14:paraId="750A7BB0" w14:textId="77777777" w:rsidR="005D437C" w:rsidRDefault="005D437C" w:rsidP="005D437C">
      <w:pPr>
        <w:pStyle w:val="Bullet1"/>
      </w:pPr>
      <w:r>
        <w:t>Precise Positioning Service using signals in the L5 and S bands;</w:t>
      </w:r>
    </w:p>
    <w:p w14:paraId="2E3808EC" w14:textId="77777777" w:rsidR="005D437C" w:rsidRDefault="005D437C" w:rsidP="005D437C">
      <w:pPr>
        <w:pStyle w:val="Bullet1"/>
      </w:pPr>
      <w:r>
        <w:t>Restricted Access Service using signals in the L5 band only.</w:t>
      </w:r>
    </w:p>
    <w:p w14:paraId="36BB147C" w14:textId="77777777" w:rsidR="005D437C" w:rsidRDefault="005D437C" w:rsidP="005D437C">
      <w:pPr>
        <w:pStyle w:val="BodyText"/>
        <w:rPr>
          <w:lang w:eastAsia="en-GB"/>
        </w:rPr>
      </w:pPr>
      <w:r>
        <w:rPr>
          <w:lang w:eastAsia="en-GB"/>
        </w:rPr>
        <w:t>The Open and Precise services target dual frequency users but it is also intended to compute and broadcast ionosphere-corrections to support single frequency users.  Because of the limited coverage of the IRNSS network of reference stations the satellites will, apart from the navigation payload, also include a dedicated C-band uplink/down-link ranging payload to support precise satellite orbit determination.</w:t>
      </w:r>
    </w:p>
    <w:p w14:paraId="420DAF37" w14:textId="77777777" w:rsidR="005D437C" w:rsidRDefault="005D437C" w:rsidP="005D437C">
      <w:pPr>
        <w:pStyle w:val="Heading2"/>
        <w:rPr>
          <w:lang w:eastAsia="en-GB"/>
        </w:rPr>
      </w:pPr>
      <w:bookmarkStart w:id="190" w:name="_Toc244956698"/>
      <w:r>
        <w:rPr>
          <w:lang w:eastAsia="en-GB"/>
        </w:rPr>
        <w:t>GNSS Augmentation</w:t>
      </w:r>
      <w:bookmarkEnd w:id="190"/>
    </w:p>
    <w:p w14:paraId="2207A67A" w14:textId="77777777" w:rsidR="005D437C" w:rsidRDefault="005D437C" w:rsidP="005D437C">
      <w:pPr>
        <w:pStyle w:val="Heading3"/>
      </w:pPr>
      <w:bookmarkStart w:id="191" w:name="_Toc244956699"/>
      <w:r>
        <w:t>Ground Based Augmentation Systems (GBAS)</w:t>
      </w:r>
      <w:bookmarkEnd w:id="191"/>
    </w:p>
    <w:p w14:paraId="1A8A5377" w14:textId="77777777" w:rsidR="005D437C" w:rsidRDefault="005D437C" w:rsidP="005636B2">
      <w:pPr>
        <w:pStyle w:val="Heading4"/>
      </w:pPr>
      <w:r>
        <w:t xml:space="preserve">IALA </w:t>
      </w:r>
      <w:proofErr w:type="spellStart"/>
      <w:r>
        <w:t>Radiobeacon</w:t>
      </w:r>
      <w:proofErr w:type="spellEnd"/>
      <w:r>
        <w:t xml:space="preserve"> DGNSS</w:t>
      </w:r>
    </w:p>
    <w:p w14:paraId="47B0B819" w14:textId="77777777" w:rsidR="005D437C" w:rsidRDefault="005D437C" w:rsidP="005D437C">
      <w:pPr>
        <w:pStyle w:val="BodyText"/>
        <w:rPr>
          <w:lang w:eastAsia="en-GB"/>
        </w:rPr>
      </w:pPr>
      <w:r>
        <w:rPr>
          <w:lang w:eastAsia="en-GB"/>
        </w:rPr>
        <w:t xml:space="preserve">IALA </w:t>
      </w:r>
      <w:proofErr w:type="spellStart"/>
      <w:r>
        <w:rPr>
          <w:lang w:eastAsia="en-GB"/>
        </w:rPr>
        <w:t>radiobeacon</w:t>
      </w:r>
      <w:proofErr w:type="spellEnd"/>
      <w:r>
        <w:rPr>
          <w:lang w:eastAsia="en-GB"/>
        </w:rPr>
        <w:t xml:space="preserve"> DGNSS remains the internationally accepted means of providing DGNSS corrections and integrity information to maritime users.  It is defined by international global standards, with regional harmonisation of frequencies via IALA and ITU.</w:t>
      </w:r>
    </w:p>
    <w:p w14:paraId="619375F1" w14:textId="77777777" w:rsidR="005D437C" w:rsidRDefault="005D437C" w:rsidP="005D437C">
      <w:pPr>
        <w:pStyle w:val="BodyText"/>
        <w:rPr>
          <w:lang w:eastAsia="en-GB"/>
        </w:rPr>
      </w:pPr>
      <w:r>
        <w:rPr>
          <w:lang w:eastAsia="en-GB"/>
        </w:rPr>
        <w:t xml:space="preserve">IALA members will continue to provide </w:t>
      </w:r>
      <w:proofErr w:type="spellStart"/>
      <w:r>
        <w:rPr>
          <w:lang w:eastAsia="en-GB"/>
        </w:rPr>
        <w:t>radiobeacon</w:t>
      </w:r>
      <w:proofErr w:type="spellEnd"/>
      <w:r>
        <w:rPr>
          <w:lang w:eastAsia="en-GB"/>
        </w:rPr>
        <w:t xml:space="preserve"> differential GNSS services.  This service will be developed in line with GNSS evolution to monitor the performance of GNSS, to provide timely integrity warnings of service degradation and provide comprehensive but cost-effective augmentation</w:t>
      </w:r>
      <w:r>
        <w:rPr>
          <w:rStyle w:val="FootnoteReference"/>
          <w:lang w:eastAsia="en-GB"/>
        </w:rPr>
        <w:footnoteReference w:id="9"/>
      </w:r>
      <w:r>
        <w:rPr>
          <w:lang w:eastAsia="en-GB"/>
        </w:rPr>
        <w:t>.</w:t>
      </w:r>
    </w:p>
    <w:p w14:paraId="712076BD" w14:textId="77777777" w:rsidR="005D437C" w:rsidRDefault="005D437C" w:rsidP="005D437C">
      <w:pPr>
        <w:pStyle w:val="BodyText"/>
        <w:rPr>
          <w:lang w:eastAsia="en-GB"/>
        </w:rPr>
      </w:pPr>
      <w:r>
        <w:rPr>
          <w:lang w:eastAsia="en-GB"/>
        </w:rPr>
        <w:t>IALA members will:</w:t>
      </w:r>
    </w:p>
    <w:p w14:paraId="057828D9" w14:textId="77777777" w:rsidR="005D437C" w:rsidRDefault="005D437C" w:rsidP="005D437C">
      <w:pPr>
        <w:pStyle w:val="Bullet1"/>
      </w:pPr>
      <w:r>
        <w:t xml:space="preserve">Continue to provide the IALA </w:t>
      </w:r>
      <w:proofErr w:type="spellStart"/>
      <w:r>
        <w:t>radiobeacon</w:t>
      </w:r>
      <w:proofErr w:type="spellEnd"/>
      <w:r>
        <w:t xml:space="preserve"> DGNSS service meeting the needs of current users</w:t>
      </w:r>
      <w:r>
        <w:rPr>
          <w:rStyle w:val="FootnoteReference"/>
        </w:rPr>
        <w:footnoteReference w:id="10"/>
      </w:r>
      <w:r>
        <w:t>;</w:t>
      </w:r>
    </w:p>
    <w:p w14:paraId="6DC3CDCB" w14:textId="77777777" w:rsidR="005D437C" w:rsidRDefault="005D437C" w:rsidP="005D437C">
      <w:pPr>
        <w:pStyle w:val="Bullet1"/>
      </w:pPr>
      <w:r>
        <w:t>Recapitalise the existing DGNSS infrastructure, where necessary, to avoid system obsolescence;</w:t>
      </w:r>
    </w:p>
    <w:p w14:paraId="0BBAD119" w14:textId="77777777" w:rsidR="005D437C" w:rsidRDefault="005D437C" w:rsidP="005D437C">
      <w:pPr>
        <w:pStyle w:val="Bullet1"/>
      </w:pPr>
      <w:r>
        <w:t>Review their service provision to take account of GNSS developments;</w:t>
      </w:r>
    </w:p>
    <w:p w14:paraId="18F45260" w14:textId="77777777" w:rsidR="005D437C" w:rsidRDefault="005D437C" w:rsidP="005D437C">
      <w:pPr>
        <w:pStyle w:val="Bullet1"/>
      </w:pPr>
      <w:r>
        <w:t xml:space="preserve">Continue to encourage and support the IMO’s acceptance of IALA </w:t>
      </w:r>
      <w:proofErr w:type="spellStart"/>
      <w:r>
        <w:t>radiobeacon</w:t>
      </w:r>
      <w:proofErr w:type="spellEnd"/>
      <w:r>
        <w:t xml:space="preserve"> DGNSS into the World Wide Radio Navigation System (WWRNS); and</w:t>
      </w:r>
    </w:p>
    <w:p w14:paraId="7008D961" w14:textId="77777777" w:rsidR="005D437C" w:rsidRDefault="005D437C" w:rsidP="005D437C">
      <w:pPr>
        <w:pStyle w:val="Bullet1"/>
      </w:pPr>
      <w:r>
        <w:t>Investigate the standardisation and delivery of high precision DGNSS to support aids to navigation management, harbour approach and docking.</w:t>
      </w:r>
    </w:p>
    <w:p w14:paraId="1E885A66" w14:textId="77777777" w:rsidR="005D437C" w:rsidRDefault="00F640E3" w:rsidP="00F640E3">
      <w:pPr>
        <w:pStyle w:val="Heading4"/>
      </w:pPr>
      <w:r>
        <w:t>AIS as a GBAS</w:t>
      </w:r>
    </w:p>
    <w:p w14:paraId="7000ADC7" w14:textId="77777777" w:rsidR="00F640E3" w:rsidRDefault="00F640E3" w:rsidP="00F640E3">
      <w:pPr>
        <w:pStyle w:val="BodyText"/>
        <w:rPr>
          <w:lang w:eastAsia="en-GB"/>
        </w:rPr>
      </w:pPr>
      <w:r>
        <w:rPr>
          <w:lang w:eastAsia="en-GB"/>
        </w:rPr>
        <w:t>Automatic Identification System (AIS) is a ship to ship and ship to shore data broadcast system, operating in the VHF maritime band.  Its characteristics and capability make it a powerful tool for improving the safety of navigation and efficiency of shipping traffic management.</w:t>
      </w:r>
    </w:p>
    <w:p w14:paraId="6517AA5F" w14:textId="77777777" w:rsidR="00F640E3" w:rsidRDefault="00F640E3" w:rsidP="00F640E3">
      <w:pPr>
        <w:pStyle w:val="BodyText"/>
        <w:rPr>
          <w:lang w:eastAsia="en-GB"/>
        </w:rPr>
      </w:pPr>
      <w:r>
        <w:rPr>
          <w:lang w:eastAsia="en-GB"/>
        </w:rPr>
        <w:t>An AIS unit is a VHF radio transceiver capable of exchanging information such as station identity, position, course, speed, length, ship type and cargo information etc., with other ships and suitable receivers ashore.  AIS uses self-organising TDMA, with synchronisation usually provided by GPS, though other timing sources are possible and base stations can act as the timing reference.</w:t>
      </w:r>
    </w:p>
    <w:p w14:paraId="57EFDABF" w14:textId="77777777" w:rsidR="00F640E3" w:rsidRDefault="00F640E3" w:rsidP="00F640E3">
      <w:pPr>
        <w:pStyle w:val="BodyText"/>
        <w:rPr>
          <w:lang w:eastAsia="en-GB"/>
        </w:rPr>
      </w:pPr>
      <w:r>
        <w:rPr>
          <w:lang w:eastAsia="en-GB"/>
        </w:rPr>
        <w:t>Under the SOLAS Convention AIS became mandatory for ships on international voyages since 2004. Also many administrations established regional networks to improve marine traffic control. AIS Base Stations may have the capability of providing DGNSS corrections to onboard AIS equipment using standardised transmissions (Message 17) as described in IALA Recommendation A.124</w:t>
      </w:r>
      <w:r>
        <w:rPr>
          <w:rStyle w:val="FootnoteReference"/>
          <w:lang w:eastAsia="en-GB"/>
        </w:rPr>
        <w:footnoteReference w:id="11"/>
      </w:r>
      <w:r>
        <w:rPr>
          <w:lang w:eastAsia="en-GB"/>
        </w:rPr>
        <w:t>, however most vessel installations do not distribute AIS-derived DGNSS information to other onboard systems.</w:t>
      </w:r>
    </w:p>
    <w:p w14:paraId="27A7C23B" w14:textId="77777777" w:rsidR="003644C2" w:rsidRDefault="00F640E3" w:rsidP="00F640E3">
      <w:pPr>
        <w:pStyle w:val="BodyText"/>
        <w:rPr>
          <w:lang w:eastAsia="en-GB"/>
        </w:rPr>
      </w:pPr>
      <w:r>
        <w:rPr>
          <w:lang w:eastAsia="en-GB"/>
        </w:rPr>
        <w:t>The use of AIS Message 17 increases the number of vessels which benefit from DGNSS transmissions with respect to better accuracy and integrity in their AIS position reports.</w:t>
      </w:r>
    </w:p>
    <w:p w14:paraId="69D31A09" w14:textId="77777777" w:rsidR="003644C2" w:rsidRDefault="00BD7BC3" w:rsidP="00BD7BC3">
      <w:pPr>
        <w:pStyle w:val="Heading3"/>
      </w:pPr>
      <w:bookmarkStart w:id="192" w:name="_Toc244956700"/>
      <w:r>
        <w:t>Space Based Augmentation Systems (SBAS)</w:t>
      </w:r>
      <w:bookmarkEnd w:id="192"/>
    </w:p>
    <w:p w14:paraId="629ACBD8" w14:textId="77777777" w:rsidR="00BD7BC3" w:rsidRDefault="00BD7BC3" w:rsidP="00BD7BC3">
      <w:pPr>
        <w:pStyle w:val="BodyText"/>
        <w:rPr>
          <w:lang w:eastAsia="en-GB"/>
        </w:rPr>
      </w:pPr>
      <w:r>
        <w:rPr>
          <w:lang w:eastAsia="en-GB"/>
        </w:rPr>
        <w:t>The Wide Area Augmentation System (WAAS) has been implemented by the US Federal Aviation Authority to support the use of GPS for general and commercial aviation over the Continental United States.  It was recently extended to cover parts of Mexico and Canada.  At present the WAAS architecture includes 38 reference stations, 3 master stations, 4 up-link stations, 2 geostationary satellite links and 2 operational control centres.  WAAS provides both differential correction services and an additional GPS-type ranging signal from each satellite.</w:t>
      </w:r>
    </w:p>
    <w:p w14:paraId="678B11FB" w14:textId="77777777" w:rsidR="00BD7BC3" w:rsidRDefault="00BD7BC3" w:rsidP="00BD7BC3">
      <w:pPr>
        <w:pStyle w:val="BodyText"/>
        <w:rPr>
          <w:lang w:eastAsia="en-GB"/>
        </w:rPr>
      </w:pPr>
      <w:r>
        <w:rPr>
          <w:lang w:eastAsia="en-GB"/>
        </w:rPr>
        <w:t xml:space="preserve">The present European GNSS infrastructure is EGNOS, an augmentation to GPS L1 designed for safety-of-life applications (i.e. civil aviation).  </w:t>
      </w:r>
      <w:del w:id="193" w:author="alang" w:date="2012-03-27T21:51:00Z">
        <w:r w:rsidDel="006944E7">
          <w:rPr>
            <w:lang w:eastAsia="en-GB"/>
          </w:rPr>
          <w:delText xml:space="preserve">EGNOS is currently in its </w:delText>
        </w:r>
        <w:r w:rsidR="00317801" w:rsidRPr="00317801">
          <w:rPr>
            <w:highlight w:val="yellow"/>
            <w:lang w:eastAsia="en-GB"/>
            <w:rPrChange w:id="194" w:author="alang" w:date="2012-03-27T21:19:00Z">
              <w:rPr>
                <w:szCs w:val="20"/>
                <w:lang w:eastAsia="en-GB"/>
              </w:rPr>
            </w:rPrChange>
          </w:rPr>
          <w:delText>initial operational phase</w:delText>
        </w:r>
        <w:r w:rsidDel="006944E7">
          <w:rPr>
            <w:lang w:eastAsia="en-GB"/>
          </w:rPr>
          <w:delText xml:space="preserve"> with discussions on-going to secure the long-term operation of the system</w:delText>
        </w:r>
      </w:del>
      <w:del w:id="195" w:author="alang" w:date="2012-07-18T14:35:00Z">
        <w:r w:rsidDel="00AF0D0E">
          <w:rPr>
            <w:lang w:eastAsia="en-GB"/>
          </w:rPr>
          <w:delText xml:space="preserve">.  </w:delText>
        </w:r>
      </w:del>
      <w:r>
        <w:rPr>
          <w:lang w:eastAsia="en-GB"/>
        </w:rPr>
        <w:t>The system currently provides an SBAS service in the L1 band through two GEO transponders on INMARSAT satellites.  A third GEO transponder on ARTEMIS is u</w:t>
      </w:r>
      <w:r w:rsidR="00151B9B">
        <w:rPr>
          <w:lang w:eastAsia="en-GB"/>
        </w:rPr>
        <w:t>sed to support system upgrades.</w:t>
      </w:r>
    </w:p>
    <w:p w14:paraId="5D3DB554" w14:textId="77777777" w:rsidR="00BD7BC3" w:rsidRDefault="00BD7BC3" w:rsidP="00BD7BC3">
      <w:pPr>
        <w:pStyle w:val="BodyText"/>
        <w:rPr>
          <w:lang w:eastAsia="en-GB"/>
        </w:rPr>
      </w:pPr>
      <w:r>
        <w:rPr>
          <w:lang w:eastAsia="en-GB"/>
        </w:rPr>
        <w:t>In Japan, the Multi-Satellite Augmentation System (MSAS) is an SBAS similar to EGNOS and WAAS.  MSAS is already in its initial operational capability phase with 2 GEO-links using the L1 band via dedicated satellites shared with communications and meteorological missions.</w:t>
      </w:r>
    </w:p>
    <w:p w14:paraId="23624DFB" w14:textId="77777777" w:rsidR="00BD7BC3" w:rsidRDefault="00BD7BC3" w:rsidP="00BD7BC3">
      <w:pPr>
        <w:pStyle w:val="BodyText"/>
        <w:rPr>
          <w:lang w:eastAsia="en-GB"/>
        </w:rPr>
      </w:pPr>
      <w:r>
        <w:rPr>
          <w:lang w:eastAsia="en-GB"/>
        </w:rPr>
        <w:t xml:space="preserve">India is developing a GPS-Aided Geo Augmented Navigation system (GAGAN), which is an SBAS similar to WAAS and EGNOS.  GAGAN includes 8 reference stations, 1 mission control centre, 1 uplink station and 1 GEO link through the L1/L5 transponder on the INMARSAT 4-F1 satellite.  The full operational capability </w:t>
      </w:r>
      <w:del w:id="196" w:author="alang" w:date="2012-07-18T14:37:00Z">
        <w:r w:rsidDel="00AF0D0E">
          <w:rPr>
            <w:lang w:eastAsia="en-GB"/>
          </w:rPr>
          <w:delText xml:space="preserve">has been announced for </w:delText>
        </w:r>
        <w:r w:rsidR="00317801" w:rsidRPr="00317801">
          <w:rPr>
            <w:highlight w:val="yellow"/>
            <w:lang w:eastAsia="en-GB"/>
            <w:rPrChange w:id="197" w:author="alang" w:date="2012-03-27T21:20:00Z">
              <w:rPr>
                <w:szCs w:val="20"/>
                <w:lang w:eastAsia="en-GB"/>
              </w:rPr>
            </w:rPrChange>
          </w:rPr>
          <w:delText>2010</w:delText>
        </w:r>
      </w:del>
      <w:ins w:id="198" w:author="alang" w:date="2012-07-18T14:37:00Z">
        <w:r w:rsidR="00AF0D0E">
          <w:rPr>
            <w:lang w:eastAsia="en-GB"/>
          </w:rPr>
          <w:t>is expected for 2013</w:t>
        </w:r>
      </w:ins>
      <w:r>
        <w:rPr>
          <w:lang w:eastAsia="en-GB"/>
        </w:rPr>
        <w:t xml:space="preserve"> by when the system would have been extended with an additional master control centre, an additional up-link station, 2 additional GEO links (L1/L5) plus one in-orbit spa</w:t>
      </w:r>
      <w:r w:rsidR="005636B2">
        <w:rPr>
          <w:lang w:eastAsia="en-GB"/>
        </w:rPr>
        <w:t>re and more reference stations.</w:t>
      </w:r>
    </w:p>
    <w:p w14:paraId="0D565055" w14:textId="77777777" w:rsidR="00BD7BC3" w:rsidDel="00D65D90" w:rsidRDefault="00BD7BC3" w:rsidP="00BD7BC3">
      <w:pPr>
        <w:pStyle w:val="BodyText"/>
        <w:rPr>
          <w:del w:id="199" w:author="Nick Ward" w:date="2012-08-07T09:45:00Z"/>
          <w:lang w:eastAsia="en-GB"/>
        </w:rPr>
      </w:pPr>
      <w:r>
        <w:rPr>
          <w:lang w:eastAsia="en-GB"/>
        </w:rPr>
        <w:t xml:space="preserve">Russia is </w:t>
      </w:r>
      <w:ins w:id="200" w:author="Nick Ward" w:date="2012-08-07T09:44:00Z">
        <w:r w:rsidR="00D65D90">
          <w:rPr>
            <w:lang w:eastAsia="en-GB"/>
          </w:rPr>
          <w:t>implementing</w:t>
        </w:r>
      </w:ins>
      <w:del w:id="201" w:author="Nick Ward" w:date="2012-08-07T09:44:00Z">
        <w:r w:rsidDel="00D65D90">
          <w:rPr>
            <w:lang w:eastAsia="en-GB"/>
          </w:rPr>
          <w:delText>also considering</w:delText>
        </w:r>
      </w:del>
      <w:r>
        <w:rPr>
          <w:lang w:eastAsia="en-GB"/>
        </w:rPr>
        <w:t xml:space="preserve"> an augmentation to GLONASS called SDCM (System for Differential Corrections and Monitoring)</w:t>
      </w:r>
      <w:ins w:id="202" w:author="Nick Ward" w:date="2012-08-07T09:44:00Z">
        <w:r w:rsidR="00D65D90">
          <w:rPr>
            <w:lang w:eastAsia="en-GB"/>
          </w:rPr>
          <w:t xml:space="preserve"> and the first geo-stationary satellite has been deployed</w:t>
        </w:r>
      </w:ins>
      <w:del w:id="203" w:author="Nick Ward" w:date="2012-08-07T09:45:00Z">
        <w:r w:rsidDel="00D65D90">
          <w:rPr>
            <w:lang w:eastAsia="en-GB"/>
          </w:rPr>
          <w:delText>, which appears to be in a preliminary phase</w:delText>
        </w:r>
      </w:del>
      <w:r>
        <w:rPr>
          <w:lang w:eastAsia="en-GB"/>
        </w:rPr>
        <w:t xml:space="preserve">.  </w:t>
      </w:r>
      <w:del w:id="204" w:author="Nick Ward" w:date="2012-08-07T09:45:00Z">
        <w:r w:rsidDel="00D65D90">
          <w:rPr>
            <w:lang w:eastAsia="en-GB"/>
          </w:rPr>
          <w:delText>The concept originally diverged substantially from SBAS standards but there is now interest in converging towar</w:delText>
        </w:r>
        <w:r w:rsidR="005636B2" w:rsidDel="00D65D90">
          <w:rPr>
            <w:lang w:eastAsia="en-GB"/>
          </w:rPr>
          <w:delText>ds a more interoperable system.</w:delText>
        </w:r>
      </w:del>
    </w:p>
    <w:p w14:paraId="43547E8E" w14:textId="77777777" w:rsidR="00BD7BC3" w:rsidRDefault="00BD7BC3" w:rsidP="00BD7BC3">
      <w:pPr>
        <w:pStyle w:val="BodyText"/>
        <w:rPr>
          <w:lang w:eastAsia="en-GB"/>
        </w:rPr>
      </w:pPr>
      <w:r>
        <w:rPr>
          <w:lang w:eastAsia="en-GB"/>
        </w:rPr>
        <w:t>All SBAS require a widespread network of ground reference stations, linked to the satellite uplink facility, in order to function correctly.</w:t>
      </w:r>
    </w:p>
    <w:p w14:paraId="1B87F7D6" w14:textId="77777777" w:rsidR="00BD7BC3" w:rsidRDefault="00BD7BC3" w:rsidP="00BD7BC3">
      <w:pPr>
        <w:pStyle w:val="Heading2"/>
        <w:rPr>
          <w:lang w:eastAsia="en-GB"/>
        </w:rPr>
      </w:pPr>
      <w:bookmarkStart w:id="205" w:name="_Toc244956701"/>
      <w:r>
        <w:rPr>
          <w:lang w:eastAsia="en-GB"/>
        </w:rPr>
        <w:t>The Future of GNSS</w:t>
      </w:r>
      <w:bookmarkEnd w:id="205"/>
    </w:p>
    <w:p w14:paraId="4A3B95F2" w14:textId="77777777" w:rsidR="00BD7BC3" w:rsidRDefault="00BD7BC3" w:rsidP="00BD7BC3">
      <w:pPr>
        <w:pStyle w:val="Heading3"/>
      </w:pPr>
      <w:bookmarkStart w:id="206" w:name="_Toc244956702"/>
      <w:r w:rsidRPr="00BD7BC3">
        <w:t>Current and Planned Evolution of Space-based GNSS Capabilities</w:t>
      </w:r>
      <w:bookmarkEnd w:id="206"/>
    </w:p>
    <w:p w14:paraId="6AF45082" w14:textId="77777777" w:rsidR="00BD7BC3" w:rsidRDefault="00BD7BC3" w:rsidP="00BD7BC3">
      <w:pPr>
        <w:pStyle w:val="BodyText"/>
        <w:rPr>
          <w:lang w:eastAsia="en-GB"/>
        </w:rPr>
      </w:pPr>
      <w:r>
        <w:rPr>
          <w:lang w:eastAsia="en-GB"/>
        </w:rPr>
        <w:t>Evolution of the GNSS infrastructure needs to be considered, because there are several opportunities for fulfilling emerging user needs</w:t>
      </w:r>
      <w:r w:rsidR="007E33B8">
        <w:rPr>
          <w:lang w:eastAsia="en-GB"/>
        </w:rPr>
        <w:t xml:space="preserve"> </w:t>
      </w:r>
      <w:ins w:id="207" w:author="Nick Ward" w:date="2012-08-07T09:46:00Z">
        <w:r w:rsidR="00D65D90">
          <w:rPr>
            <w:lang w:eastAsia="en-GB"/>
          </w:rPr>
          <w:t xml:space="preserve">by </w:t>
        </w:r>
      </w:ins>
      <w:r w:rsidR="007E33B8">
        <w:rPr>
          <w:lang w:eastAsia="en-GB"/>
        </w:rPr>
        <w:t>provision of</w:t>
      </w:r>
      <w:ins w:id="208" w:author="Nick Ward" w:date="2012-08-07T09:46:00Z">
        <w:r w:rsidR="00D65D90">
          <w:rPr>
            <w:lang w:eastAsia="en-GB"/>
          </w:rPr>
          <w:t>:</w:t>
        </w:r>
      </w:ins>
      <w:del w:id="209" w:author="Nick Ward" w:date="2012-08-07T09:46:00Z">
        <w:r w:rsidDel="00D65D90">
          <w:rPr>
            <w:lang w:eastAsia="en-GB"/>
          </w:rPr>
          <w:delText>.</w:delText>
        </w:r>
      </w:del>
    </w:p>
    <w:p w14:paraId="39C18523" w14:textId="77777777" w:rsidR="00BD7BC3" w:rsidRDefault="00BD7BC3" w:rsidP="00BD7BC3">
      <w:pPr>
        <w:pStyle w:val="Bullet1"/>
      </w:pPr>
      <w:r>
        <w:t xml:space="preserve">augmentation services to all constellations in view to improve the performance obtained with </w:t>
      </w:r>
      <w:del w:id="210" w:author="Nick Ward" w:date="2012-08-07T09:47:00Z">
        <w:r w:rsidDel="00D65D90">
          <w:delText xml:space="preserve">solely </w:delText>
        </w:r>
      </w:del>
      <w:r>
        <w:t>GPS signals</w:t>
      </w:r>
      <w:ins w:id="211" w:author="Nick Ward" w:date="2012-08-07T09:47:00Z">
        <w:r w:rsidR="00D65D90">
          <w:t xml:space="preserve"> alone,</w:t>
        </w:r>
      </w:ins>
      <w:r>
        <w:t xml:space="preserve"> in terms of accuracy, integrity, availability or robustness;</w:t>
      </w:r>
    </w:p>
    <w:p w14:paraId="501D5792" w14:textId="77777777" w:rsidR="00BD7BC3" w:rsidRDefault="00BD7BC3" w:rsidP="00BD7BC3">
      <w:pPr>
        <w:pStyle w:val="Bullet1"/>
      </w:pPr>
      <w:r>
        <w:t>additional channels for supporting the dissemination of augmentation data at regional level, both for safety-of-life and mass-market applications and to service users in the civil aviation, maritime and land domains;</w:t>
      </w:r>
    </w:p>
    <w:p w14:paraId="10B55D4D" w14:textId="77777777" w:rsidR="00BD7BC3" w:rsidRDefault="00BD7BC3" w:rsidP="00BD7BC3">
      <w:pPr>
        <w:pStyle w:val="Bullet1"/>
      </w:pPr>
      <w:proofErr w:type="gramStart"/>
      <w:r>
        <w:t>additional</w:t>
      </w:r>
      <w:proofErr w:type="gramEnd"/>
      <w:r>
        <w:t xml:space="preserve"> navigation signals at higher frequencies (S, C-band) for better performance (accuracy, robustness) and better interoperability with the evolution of spectrum utilization for mobile communications.</w:t>
      </w:r>
    </w:p>
    <w:p w14:paraId="18C8FD9C" w14:textId="77777777" w:rsidR="00BD7BC3" w:rsidRDefault="00BD7BC3" w:rsidP="00BD7BC3">
      <w:pPr>
        <w:pStyle w:val="Heading3"/>
      </w:pPr>
      <w:bookmarkStart w:id="212" w:name="_Toc244956703"/>
      <w:r w:rsidRPr="00BD7BC3">
        <w:t>GNSS Strategy</w:t>
      </w:r>
      <w:bookmarkEnd w:id="212"/>
    </w:p>
    <w:p w14:paraId="71B60AB5" w14:textId="77777777" w:rsidR="00BD7BC3" w:rsidRDefault="00BD7BC3" w:rsidP="00BD7BC3">
      <w:pPr>
        <w:pStyle w:val="BodyText"/>
        <w:rPr>
          <w:lang w:eastAsia="en-GB"/>
        </w:rPr>
      </w:pPr>
      <w:r>
        <w:rPr>
          <w:lang w:eastAsia="en-GB"/>
        </w:rPr>
        <w:t xml:space="preserve">At some stage (post </w:t>
      </w:r>
      <w:del w:id="213" w:author="alang" w:date="2012-03-27T21:21:00Z">
        <w:r w:rsidR="00317801" w:rsidRPr="00317801">
          <w:rPr>
            <w:highlight w:val="yellow"/>
            <w:lang w:eastAsia="en-GB"/>
            <w:rPrChange w:id="214" w:author="alang" w:date="2012-03-27T21:21:00Z">
              <w:rPr>
                <w:szCs w:val="20"/>
                <w:lang w:eastAsia="en-GB"/>
              </w:rPr>
            </w:rPrChange>
          </w:rPr>
          <w:delText>2013</w:delText>
        </w:r>
      </w:del>
      <w:ins w:id="215" w:author="alang" w:date="2012-03-27T21:21:00Z">
        <w:r w:rsidR="00317801" w:rsidRPr="00317801">
          <w:rPr>
            <w:highlight w:val="yellow"/>
            <w:lang w:eastAsia="en-GB"/>
            <w:rPrChange w:id="216" w:author="alang" w:date="2012-03-27T21:21:00Z">
              <w:rPr>
                <w:szCs w:val="20"/>
                <w:lang w:eastAsia="en-GB"/>
              </w:rPr>
            </w:rPrChange>
          </w:rPr>
          <w:t>2015</w:t>
        </w:r>
      </w:ins>
      <w:r>
        <w:rPr>
          <w:lang w:eastAsia="en-GB"/>
        </w:rPr>
        <w:t xml:space="preserve">) there </w:t>
      </w:r>
      <w:ins w:id="217" w:author="Nick Ward" w:date="2012-08-07T09:48:00Z">
        <w:r w:rsidR="00D65D90">
          <w:rPr>
            <w:lang w:eastAsia="en-GB"/>
          </w:rPr>
          <w:t>are</w:t>
        </w:r>
      </w:ins>
      <w:del w:id="218" w:author="Nick Ward" w:date="2012-08-07T09:48:00Z">
        <w:r w:rsidDel="00D65D90">
          <w:rPr>
            <w:lang w:eastAsia="en-GB"/>
          </w:rPr>
          <w:delText>is</w:delText>
        </w:r>
      </w:del>
      <w:r>
        <w:rPr>
          <w:lang w:eastAsia="en-GB"/>
        </w:rPr>
        <w:t xml:space="preserve"> likely to be three or four GNSS available, providing a total of more than 100 satellites, with multiple frequencies, inherent integrity monitoring and warning.  This number of satellites will make Receiver Autonomous Integrity Monitoring (RAIM) a reliable proposition.  The requirement for separate (satellite or ground-based) augmentation may need to be re-examined at that stage and it may be appropriate to consider phasing out existing augmentation systems with those developments in mind.  However, the concerns about the vulnerability of GNSS will remain and there will still be a case for alternative electronic position fixing systems and for independent verification and warning systems.</w:t>
      </w:r>
    </w:p>
    <w:p w14:paraId="6FC5B511" w14:textId="77777777" w:rsidR="00BD7BC3" w:rsidRDefault="00BD7BC3" w:rsidP="00BD7BC3">
      <w:pPr>
        <w:pStyle w:val="BodyText"/>
        <w:rPr>
          <w:lang w:eastAsia="en-GB"/>
        </w:rPr>
      </w:pPr>
      <w:r>
        <w:rPr>
          <w:lang w:eastAsia="en-GB"/>
        </w:rPr>
        <w:t>It should also be noted that current GNSS providers do not accept liability for the service they provide.</w:t>
      </w:r>
    </w:p>
    <w:p w14:paraId="0EC03C00" w14:textId="77777777" w:rsidR="00BD7BC3" w:rsidRDefault="00BD7BC3" w:rsidP="00BD7BC3">
      <w:pPr>
        <w:pStyle w:val="BodyText"/>
        <w:rPr>
          <w:lang w:eastAsia="en-GB"/>
        </w:rPr>
      </w:pPr>
      <w:r>
        <w:rPr>
          <w:lang w:eastAsia="en-GB"/>
        </w:rPr>
        <w:br w:type="page"/>
      </w:r>
    </w:p>
    <w:tbl>
      <w:tblPr>
        <w:tblW w:w="9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219" w:author="alang" w:date="2012-03-27T21:45:00Z">
          <w:tblPr>
            <w:tblW w:w="91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1261"/>
        <w:gridCol w:w="582"/>
        <w:gridCol w:w="661"/>
        <w:gridCol w:w="661"/>
        <w:gridCol w:w="661"/>
        <w:gridCol w:w="710"/>
        <w:gridCol w:w="709"/>
        <w:gridCol w:w="661"/>
        <w:gridCol w:w="661"/>
        <w:gridCol w:w="661"/>
        <w:gridCol w:w="661"/>
        <w:gridCol w:w="661"/>
        <w:gridCol w:w="617"/>
        <w:tblGridChange w:id="220">
          <w:tblGrid>
            <w:gridCol w:w="1261"/>
            <w:gridCol w:w="582"/>
            <w:gridCol w:w="661"/>
            <w:gridCol w:w="661"/>
            <w:gridCol w:w="661"/>
            <w:gridCol w:w="710"/>
            <w:gridCol w:w="709"/>
            <w:gridCol w:w="661"/>
            <w:gridCol w:w="661"/>
            <w:gridCol w:w="661"/>
            <w:gridCol w:w="683"/>
            <w:gridCol w:w="617"/>
            <w:gridCol w:w="617"/>
          </w:tblGrid>
        </w:tblGridChange>
      </w:tblGrid>
      <w:tr w:rsidR="006944E7" w:rsidRPr="005636B2" w14:paraId="142237A0" w14:textId="77777777" w:rsidTr="006944E7">
        <w:trPr>
          <w:trHeight w:hRule="exact" w:val="454"/>
          <w:trPrChange w:id="221" w:author="alang" w:date="2012-03-27T21:45:00Z">
            <w:trPr>
              <w:trHeight w:hRule="exact" w:val="454"/>
            </w:trPr>
          </w:trPrChange>
        </w:trPr>
        <w:tc>
          <w:tcPr>
            <w:tcW w:w="1261" w:type="dxa"/>
            <w:tcPrChange w:id="222" w:author="alang" w:date="2012-03-27T21:45:00Z">
              <w:tcPr>
                <w:tcW w:w="1261" w:type="dxa"/>
              </w:tcPr>
            </w:tcPrChange>
          </w:tcPr>
          <w:p w14:paraId="7FCA71FC" w14:textId="77777777" w:rsidR="004336E8" w:rsidRPr="005636B2" w:rsidRDefault="004336E8" w:rsidP="00861143">
            <w:pPr>
              <w:jc w:val="center"/>
            </w:pPr>
            <w:r w:rsidRPr="005636B2">
              <w:t>System</w:t>
            </w:r>
          </w:p>
        </w:tc>
        <w:tc>
          <w:tcPr>
            <w:tcW w:w="582" w:type="dxa"/>
            <w:tcBorders>
              <w:bottom w:val="single" w:sz="4" w:space="0" w:color="auto"/>
            </w:tcBorders>
            <w:tcPrChange w:id="223" w:author="alang" w:date="2012-03-27T21:45:00Z">
              <w:tcPr>
                <w:tcW w:w="582" w:type="dxa"/>
                <w:tcBorders>
                  <w:bottom w:val="single" w:sz="4" w:space="0" w:color="auto"/>
                </w:tcBorders>
              </w:tcPr>
            </w:tcPrChange>
          </w:tcPr>
          <w:p w14:paraId="1483D446" w14:textId="77777777" w:rsidR="004336E8" w:rsidRPr="006944E7" w:rsidRDefault="004336E8" w:rsidP="00861143">
            <w:pPr>
              <w:jc w:val="center"/>
              <w:rPr>
                <w:sz w:val="16"/>
                <w:szCs w:val="16"/>
              </w:rPr>
            </w:pPr>
          </w:p>
        </w:tc>
        <w:tc>
          <w:tcPr>
            <w:tcW w:w="661" w:type="dxa"/>
            <w:tcBorders>
              <w:bottom w:val="single" w:sz="4" w:space="0" w:color="auto"/>
            </w:tcBorders>
            <w:tcPrChange w:id="224" w:author="alang" w:date="2012-03-27T21:45:00Z">
              <w:tcPr>
                <w:tcW w:w="661" w:type="dxa"/>
                <w:tcBorders>
                  <w:bottom w:val="single" w:sz="4" w:space="0" w:color="auto"/>
                </w:tcBorders>
              </w:tcPr>
            </w:tcPrChange>
          </w:tcPr>
          <w:p w14:paraId="2073417F" w14:textId="77777777" w:rsidR="004336E8" w:rsidRPr="006944E7" w:rsidRDefault="004336E8" w:rsidP="00861143">
            <w:pPr>
              <w:jc w:val="center"/>
              <w:rPr>
                <w:sz w:val="16"/>
                <w:szCs w:val="16"/>
              </w:rPr>
            </w:pPr>
          </w:p>
        </w:tc>
        <w:tc>
          <w:tcPr>
            <w:tcW w:w="661" w:type="dxa"/>
            <w:tcBorders>
              <w:bottom w:val="single" w:sz="4" w:space="0" w:color="auto"/>
            </w:tcBorders>
            <w:tcPrChange w:id="225" w:author="alang" w:date="2012-03-27T21:45:00Z">
              <w:tcPr>
                <w:tcW w:w="661" w:type="dxa"/>
                <w:tcBorders>
                  <w:bottom w:val="single" w:sz="4" w:space="0" w:color="auto"/>
                </w:tcBorders>
              </w:tcPr>
            </w:tcPrChange>
          </w:tcPr>
          <w:p w14:paraId="00A4643B" w14:textId="77777777" w:rsidR="004336E8" w:rsidRPr="006944E7" w:rsidRDefault="004336E8" w:rsidP="00861143">
            <w:pPr>
              <w:jc w:val="center"/>
              <w:rPr>
                <w:sz w:val="16"/>
                <w:szCs w:val="16"/>
              </w:rPr>
            </w:pPr>
          </w:p>
        </w:tc>
        <w:tc>
          <w:tcPr>
            <w:tcW w:w="661" w:type="dxa"/>
            <w:tcBorders>
              <w:bottom w:val="single" w:sz="4" w:space="0" w:color="auto"/>
            </w:tcBorders>
            <w:tcPrChange w:id="226" w:author="alang" w:date="2012-03-27T21:45:00Z">
              <w:tcPr>
                <w:tcW w:w="661" w:type="dxa"/>
                <w:tcBorders>
                  <w:bottom w:val="single" w:sz="4" w:space="0" w:color="auto"/>
                </w:tcBorders>
              </w:tcPr>
            </w:tcPrChange>
          </w:tcPr>
          <w:p w14:paraId="3DA5DCA9" w14:textId="77777777" w:rsidR="004336E8" w:rsidRPr="006944E7" w:rsidRDefault="004336E8" w:rsidP="00861143">
            <w:pPr>
              <w:jc w:val="center"/>
              <w:rPr>
                <w:sz w:val="16"/>
                <w:szCs w:val="16"/>
              </w:rPr>
            </w:pPr>
          </w:p>
        </w:tc>
        <w:tc>
          <w:tcPr>
            <w:tcW w:w="710" w:type="dxa"/>
            <w:tcBorders>
              <w:bottom w:val="single" w:sz="4" w:space="0" w:color="auto"/>
            </w:tcBorders>
            <w:tcPrChange w:id="227" w:author="alang" w:date="2012-03-27T21:45:00Z">
              <w:tcPr>
                <w:tcW w:w="710" w:type="dxa"/>
                <w:tcBorders>
                  <w:bottom w:val="single" w:sz="4" w:space="0" w:color="auto"/>
                </w:tcBorders>
              </w:tcPr>
            </w:tcPrChange>
          </w:tcPr>
          <w:p w14:paraId="1F0F2633" w14:textId="77777777" w:rsidR="004336E8" w:rsidRPr="006944E7" w:rsidRDefault="004336E8" w:rsidP="00861143">
            <w:pPr>
              <w:jc w:val="center"/>
              <w:rPr>
                <w:sz w:val="16"/>
                <w:szCs w:val="16"/>
              </w:rPr>
            </w:pPr>
          </w:p>
        </w:tc>
        <w:tc>
          <w:tcPr>
            <w:tcW w:w="709" w:type="dxa"/>
            <w:tcBorders>
              <w:bottom w:val="single" w:sz="4" w:space="0" w:color="auto"/>
            </w:tcBorders>
            <w:tcPrChange w:id="228" w:author="alang" w:date="2012-03-27T21:45:00Z">
              <w:tcPr>
                <w:tcW w:w="709" w:type="dxa"/>
                <w:tcBorders>
                  <w:bottom w:val="single" w:sz="4" w:space="0" w:color="auto"/>
                </w:tcBorders>
              </w:tcPr>
            </w:tcPrChange>
          </w:tcPr>
          <w:p w14:paraId="23393990" w14:textId="77777777" w:rsidR="004336E8" w:rsidRPr="006944E7" w:rsidRDefault="004336E8" w:rsidP="00861143">
            <w:pPr>
              <w:jc w:val="center"/>
              <w:rPr>
                <w:sz w:val="16"/>
                <w:szCs w:val="16"/>
              </w:rPr>
            </w:pPr>
          </w:p>
        </w:tc>
        <w:tc>
          <w:tcPr>
            <w:tcW w:w="661" w:type="dxa"/>
            <w:tcBorders>
              <w:bottom w:val="single" w:sz="4" w:space="0" w:color="auto"/>
            </w:tcBorders>
            <w:tcPrChange w:id="229" w:author="alang" w:date="2012-03-27T21:45:00Z">
              <w:tcPr>
                <w:tcW w:w="661" w:type="dxa"/>
                <w:tcBorders>
                  <w:bottom w:val="single" w:sz="4" w:space="0" w:color="auto"/>
                </w:tcBorders>
              </w:tcPr>
            </w:tcPrChange>
          </w:tcPr>
          <w:p w14:paraId="65620447" w14:textId="77777777" w:rsidR="004336E8" w:rsidRPr="006944E7" w:rsidRDefault="004336E8" w:rsidP="00861143">
            <w:pPr>
              <w:jc w:val="center"/>
              <w:rPr>
                <w:sz w:val="16"/>
                <w:szCs w:val="16"/>
              </w:rPr>
            </w:pPr>
          </w:p>
        </w:tc>
        <w:tc>
          <w:tcPr>
            <w:tcW w:w="661" w:type="dxa"/>
            <w:tcBorders>
              <w:bottom w:val="single" w:sz="4" w:space="0" w:color="auto"/>
            </w:tcBorders>
            <w:tcPrChange w:id="230" w:author="alang" w:date="2012-03-27T21:45:00Z">
              <w:tcPr>
                <w:tcW w:w="661" w:type="dxa"/>
                <w:tcBorders>
                  <w:bottom w:val="single" w:sz="4" w:space="0" w:color="auto"/>
                </w:tcBorders>
              </w:tcPr>
            </w:tcPrChange>
          </w:tcPr>
          <w:p w14:paraId="7C4B161E" w14:textId="77777777" w:rsidR="004336E8" w:rsidRPr="006944E7" w:rsidRDefault="004336E8" w:rsidP="00861143">
            <w:pPr>
              <w:jc w:val="center"/>
              <w:rPr>
                <w:sz w:val="16"/>
                <w:szCs w:val="16"/>
              </w:rPr>
            </w:pPr>
          </w:p>
        </w:tc>
        <w:tc>
          <w:tcPr>
            <w:tcW w:w="661" w:type="dxa"/>
            <w:tcBorders>
              <w:bottom w:val="single" w:sz="4" w:space="0" w:color="auto"/>
            </w:tcBorders>
            <w:tcPrChange w:id="231" w:author="alang" w:date="2012-03-27T21:45:00Z">
              <w:tcPr>
                <w:tcW w:w="661" w:type="dxa"/>
                <w:tcBorders>
                  <w:bottom w:val="single" w:sz="4" w:space="0" w:color="auto"/>
                </w:tcBorders>
              </w:tcPr>
            </w:tcPrChange>
          </w:tcPr>
          <w:p w14:paraId="679C868A" w14:textId="77777777" w:rsidR="004336E8" w:rsidRPr="006944E7" w:rsidRDefault="004336E8" w:rsidP="00861143">
            <w:pPr>
              <w:jc w:val="center"/>
              <w:rPr>
                <w:sz w:val="16"/>
                <w:szCs w:val="16"/>
              </w:rPr>
            </w:pPr>
          </w:p>
        </w:tc>
        <w:tc>
          <w:tcPr>
            <w:tcW w:w="661" w:type="dxa"/>
            <w:tcBorders>
              <w:bottom w:val="single" w:sz="4" w:space="0" w:color="auto"/>
            </w:tcBorders>
            <w:tcPrChange w:id="232" w:author="alang" w:date="2012-03-27T21:45:00Z">
              <w:tcPr>
                <w:tcW w:w="683" w:type="dxa"/>
                <w:tcBorders>
                  <w:bottom w:val="single" w:sz="4" w:space="0" w:color="auto"/>
                </w:tcBorders>
              </w:tcPr>
            </w:tcPrChange>
          </w:tcPr>
          <w:p w14:paraId="7AE24FE5" w14:textId="77777777" w:rsidR="004336E8" w:rsidRPr="006944E7" w:rsidRDefault="004336E8" w:rsidP="00861143">
            <w:pPr>
              <w:jc w:val="center"/>
              <w:rPr>
                <w:sz w:val="16"/>
                <w:szCs w:val="16"/>
              </w:rPr>
            </w:pPr>
          </w:p>
        </w:tc>
        <w:tc>
          <w:tcPr>
            <w:tcW w:w="661" w:type="dxa"/>
            <w:tcBorders>
              <w:bottom w:val="single" w:sz="4" w:space="0" w:color="auto"/>
            </w:tcBorders>
            <w:tcPrChange w:id="233" w:author="alang" w:date="2012-03-27T21:45:00Z">
              <w:tcPr>
                <w:tcW w:w="617" w:type="dxa"/>
                <w:tcBorders>
                  <w:bottom w:val="single" w:sz="4" w:space="0" w:color="auto"/>
                </w:tcBorders>
              </w:tcPr>
            </w:tcPrChange>
          </w:tcPr>
          <w:p w14:paraId="571FF662" w14:textId="77777777" w:rsidR="004336E8" w:rsidRPr="006944E7" w:rsidRDefault="004336E8" w:rsidP="00861143">
            <w:pPr>
              <w:jc w:val="center"/>
              <w:rPr>
                <w:ins w:id="234" w:author="alang" w:date="2012-03-27T21:44:00Z"/>
                <w:sz w:val="16"/>
                <w:szCs w:val="16"/>
              </w:rPr>
            </w:pPr>
          </w:p>
        </w:tc>
        <w:tc>
          <w:tcPr>
            <w:tcW w:w="617" w:type="dxa"/>
            <w:tcBorders>
              <w:bottom w:val="single" w:sz="4" w:space="0" w:color="auto"/>
            </w:tcBorders>
            <w:tcPrChange w:id="235" w:author="alang" w:date="2012-03-27T21:45:00Z">
              <w:tcPr>
                <w:tcW w:w="617" w:type="dxa"/>
                <w:tcBorders>
                  <w:bottom w:val="single" w:sz="4" w:space="0" w:color="auto"/>
                </w:tcBorders>
              </w:tcPr>
            </w:tcPrChange>
          </w:tcPr>
          <w:p w14:paraId="003BE08D" w14:textId="77777777" w:rsidR="004336E8" w:rsidRPr="006944E7" w:rsidRDefault="004336E8" w:rsidP="00861143">
            <w:pPr>
              <w:jc w:val="center"/>
              <w:rPr>
                <w:ins w:id="236" w:author="alang" w:date="2012-03-27T21:44:00Z"/>
                <w:sz w:val="16"/>
                <w:szCs w:val="16"/>
              </w:rPr>
            </w:pPr>
          </w:p>
        </w:tc>
      </w:tr>
      <w:tr w:rsidR="006944E7" w:rsidRPr="005636B2" w14:paraId="3E83FF40" w14:textId="77777777" w:rsidTr="006944E7">
        <w:trPr>
          <w:trHeight w:hRule="exact" w:val="454"/>
          <w:trPrChange w:id="237" w:author="alang" w:date="2012-03-27T21:45:00Z">
            <w:trPr>
              <w:trHeight w:hRule="exact" w:val="454"/>
            </w:trPr>
          </w:trPrChange>
        </w:trPr>
        <w:tc>
          <w:tcPr>
            <w:tcW w:w="1261" w:type="dxa"/>
            <w:tcPrChange w:id="238" w:author="alang" w:date="2012-03-27T21:45:00Z">
              <w:tcPr>
                <w:tcW w:w="1261" w:type="dxa"/>
              </w:tcPr>
            </w:tcPrChange>
          </w:tcPr>
          <w:p w14:paraId="7FBCA3A7" w14:textId="77777777" w:rsidR="004336E8" w:rsidRPr="005636B2" w:rsidRDefault="004336E8" w:rsidP="00861143">
            <w:pPr>
              <w:jc w:val="center"/>
              <w:rPr>
                <w:sz w:val="18"/>
                <w:szCs w:val="18"/>
              </w:rPr>
            </w:pPr>
            <w:r w:rsidRPr="005636B2">
              <w:rPr>
                <w:sz w:val="18"/>
                <w:szCs w:val="18"/>
              </w:rPr>
              <w:t>GPS</w:t>
            </w:r>
          </w:p>
        </w:tc>
        <w:tc>
          <w:tcPr>
            <w:tcW w:w="582" w:type="dxa"/>
            <w:tcBorders>
              <w:bottom w:val="single" w:sz="4" w:space="0" w:color="auto"/>
            </w:tcBorders>
            <w:shd w:val="clear" w:color="auto" w:fill="D9D9D9"/>
            <w:tcPrChange w:id="239" w:author="alang" w:date="2012-03-27T21:45:00Z">
              <w:tcPr>
                <w:tcW w:w="582" w:type="dxa"/>
                <w:tcBorders>
                  <w:bottom w:val="single" w:sz="4" w:space="0" w:color="auto"/>
                </w:tcBorders>
                <w:shd w:val="clear" w:color="auto" w:fill="D9D9D9"/>
              </w:tcPr>
            </w:tcPrChange>
          </w:tcPr>
          <w:p w14:paraId="02DF4486"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40" w:author="alang" w:date="2012-03-27T21:45:00Z">
              <w:tcPr>
                <w:tcW w:w="661" w:type="dxa"/>
                <w:tcBorders>
                  <w:bottom w:val="single" w:sz="4" w:space="0" w:color="auto"/>
                </w:tcBorders>
                <w:shd w:val="clear" w:color="auto" w:fill="D9D9D9"/>
              </w:tcPr>
            </w:tcPrChange>
          </w:tcPr>
          <w:p w14:paraId="4A54824D"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41" w:author="alang" w:date="2012-03-27T21:45:00Z">
              <w:tcPr>
                <w:tcW w:w="661" w:type="dxa"/>
                <w:tcBorders>
                  <w:bottom w:val="single" w:sz="4" w:space="0" w:color="auto"/>
                </w:tcBorders>
                <w:shd w:val="clear" w:color="auto" w:fill="D9D9D9"/>
              </w:tcPr>
            </w:tcPrChange>
          </w:tcPr>
          <w:p w14:paraId="2717919A"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42" w:author="alang" w:date="2012-03-27T21:45:00Z">
              <w:tcPr>
                <w:tcW w:w="661" w:type="dxa"/>
                <w:tcBorders>
                  <w:bottom w:val="single" w:sz="4" w:space="0" w:color="auto"/>
                </w:tcBorders>
                <w:shd w:val="clear" w:color="auto" w:fill="D9D9D9"/>
              </w:tcPr>
            </w:tcPrChange>
          </w:tcPr>
          <w:p w14:paraId="4E399251"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243" w:author="alang" w:date="2012-03-27T21:45:00Z">
              <w:tcPr>
                <w:tcW w:w="710" w:type="dxa"/>
                <w:tcBorders>
                  <w:bottom w:val="single" w:sz="4" w:space="0" w:color="auto"/>
                </w:tcBorders>
                <w:shd w:val="clear" w:color="auto" w:fill="D9D9D9"/>
              </w:tcPr>
            </w:tcPrChange>
          </w:tcPr>
          <w:p w14:paraId="11AF114F" w14:textId="77777777" w:rsidR="004336E8" w:rsidRPr="006944E7" w:rsidRDefault="004336E8" w:rsidP="00861143">
            <w:pPr>
              <w:jc w:val="center"/>
              <w:rPr>
                <w:sz w:val="16"/>
                <w:szCs w:val="16"/>
              </w:rPr>
            </w:pPr>
          </w:p>
        </w:tc>
        <w:tc>
          <w:tcPr>
            <w:tcW w:w="709" w:type="dxa"/>
            <w:tcBorders>
              <w:bottom w:val="single" w:sz="4" w:space="0" w:color="auto"/>
            </w:tcBorders>
            <w:shd w:val="clear" w:color="auto" w:fill="D9D9D9"/>
            <w:tcPrChange w:id="244" w:author="alang" w:date="2012-03-27T21:45:00Z">
              <w:tcPr>
                <w:tcW w:w="709" w:type="dxa"/>
                <w:tcBorders>
                  <w:bottom w:val="single" w:sz="4" w:space="0" w:color="auto"/>
                </w:tcBorders>
                <w:shd w:val="clear" w:color="auto" w:fill="D9D9D9"/>
              </w:tcPr>
            </w:tcPrChange>
          </w:tcPr>
          <w:p w14:paraId="0437BC0D" w14:textId="77777777" w:rsidR="004336E8" w:rsidRPr="006944E7" w:rsidRDefault="004336E8" w:rsidP="00861143">
            <w:pPr>
              <w:jc w:val="center"/>
              <w:rPr>
                <w:sz w:val="16"/>
                <w:szCs w:val="16"/>
              </w:rPr>
            </w:pPr>
            <w:del w:id="245" w:author="alang" w:date="2012-03-27T21:48:00Z">
              <w:r w:rsidRPr="006944E7" w:rsidDel="006944E7">
                <w:rPr>
                  <w:sz w:val="16"/>
                  <w:szCs w:val="16"/>
                </w:rPr>
                <w:delText>L2C</w:delText>
              </w:r>
            </w:del>
          </w:p>
        </w:tc>
        <w:tc>
          <w:tcPr>
            <w:tcW w:w="661" w:type="dxa"/>
            <w:tcBorders>
              <w:bottom w:val="single" w:sz="4" w:space="0" w:color="auto"/>
            </w:tcBorders>
            <w:shd w:val="clear" w:color="auto" w:fill="D9D9D9"/>
            <w:tcPrChange w:id="246" w:author="alang" w:date="2012-03-27T21:45:00Z">
              <w:tcPr>
                <w:tcW w:w="661" w:type="dxa"/>
                <w:tcBorders>
                  <w:bottom w:val="single" w:sz="4" w:space="0" w:color="auto"/>
                </w:tcBorders>
                <w:shd w:val="clear" w:color="auto" w:fill="D9D9D9"/>
              </w:tcPr>
            </w:tcPrChange>
          </w:tcPr>
          <w:p w14:paraId="6935E29C"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47" w:author="alang" w:date="2012-03-27T21:45:00Z">
              <w:tcPr>
                <w:tcW w:w="661" w:type="dxa"/>
                <w:tcBorders>
                  <w:bottom w:val="single" w:sz="4" w:space="0" w:color="auto"/>
                </w:tcBorders>
                <w:shd w:val="clear" w:color="auto" w:fill="D9D9D9"/>
              </w:tcPr>
            </w:tcPrChange>
          </w:tcPr>
          <w:p w14:paraId="53437B19" w14:textId="77777777" w:rsidR="004336E8" w:rsidRPr="006944E7" w:rsidRDefault="006944E7" w:rsidP="00D65D90">
            <w:pPr>
              <w:jc w:val="center"/>
              <w:rPr>
                <w:sz w:val="16"/>
                <w:szCs w:val="16"/>
              </w:rPr>
            </w:pPr>
            <w:ins w:id="248" w:author="alang" w:date="2012-03-27T21:47:00Z">
              <w:r>
                <w:rPr>
                  <w:sz w:val="16"/>
                  <w:szCs w:val="16"/>
                </w:rPr>
                <w:t>L</w:t>
              </w:r>
            </w:ins>
            <w:ins w:id="249" w:author="Nick Ward" w:date="2012-08-07T09:49:00Z">
              <w:r w:rsidR="00D65D90">
                <w:rPr>
                  <w:sz w:val="16"/>
                  <w:szCs w:val="16"/>
                </w:rPr>
                <w:t>2</w:t>
              </w:r>
            </w:ins>
            <w:ins w:id="250" w:author="alang" w:date="2012-03-27T21:47:00Z">
              <w:r>
                <w:rPr>
                  <w:sz w:val="16"/>
                  <w:szCs w:val="16"/>
                </w:rPr>
                <w:t>C</w:t>
              </w:r>
              <w:del w:id="251" w:author="Nick Ward" w:date="2012-08-07T09:49:00Z">
                <w:r w:rsidDel="00D65D90">
                  <w:rPr>
                    <w:sz w:val="16"/>
                    <w:szCs w:val="16"/>
                  </w:rPr>
                  <w:delText>2</w:delText>
                </w:r>
              </w:del>
            </w:ins>
            <w:del w:id="252" w:author="alang" w:date="2012-03-27T21:47:00Z">
              <w:r w:rsidR="004336E8" w:rsidRPr="006944E7" w:rsidDel="006944E7">
                <w:rPr>
                  <w:sz w:val="16"/>
                  <w:szCs w:val="16"/>
                </w:rPr>
                <w:delText>L5</w:delText>
              </w:r>
            </w:del>
          </w:p>
        </w:tc>
        <w:tc>
          <w:tcPr>
            <w:tcW w:w="661" w:type="dxa"/>
            <w:tcBorders>
              <w:bottom w:val="single" w:sz="4" w:space="0" w:color="auto"/>
            </w:tcBorders>
            <w:shd w:val="clear" w:color="auto" w:fill="D9D9D9"/>
            <w:tcPrChange w:id="253" w:author="alang" w:date="2012-03-27T21:45:00Z">
              <w:tcPr>
                <w:tcW w:w="661" w:type="dxa"/>
                <w:tcBorders>
                  <w:bottom w:val="single" w:sz="4" w:space="0" w:color="auto"/>
                </w:tcBorders>
                <w:shd w:val="clear" w:color="auto" w:fill="D9D9D9"/>
              </w:tcPr>
            </w:tcPrChange>
          </w:tcPr>
          <w:p w14:paraId="5ED654A8"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54" w:author="alang" w:date="2012-03-27T21:45:00Z">
              <w:tcPr>
                <w:tcW w:w="683" w:type="dxa"/>
                <w:tcBorders>
                  <w:bottom w:val="single" w:sz="4" w:space="0" w:color="auto"/>
                </w:tcBorders>
                <w:shd w:val="clear" w:color="auto" w:fill="D9D9D9"/>
              </w:tcPr>
            </w:tcPrChange>
          </w:tcPr>
          <w:p w14:paraId="5F7AA46B"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55" w:author="alang" w:date="2012-03-27T21:45:00Z">
              <w:tcPr>
                <w:tcW w:w="617" w:type="dxa"/>
                <w:tcBorders>
                  <w:bottom w:val="single" w:sz="4" w:space="0" w:color="auto"/>
                </w:tcBorders>
                <w:shd w:val="clear" w:color="auto" w:fill="D9D9D9"/>
              </w:tcPr>
            </w:tcPrChange>
          </w:tcPr>
          <w:p w14:paraId="7F029294" w14:textId="77777777" w:rsidR="004336E8" w:rsidRPr="006944E7" w:rsidRDefault="004336E8" w:rsidP="00861143">
            <w:pPr>
              <w:jc w:val="center"/>
              <w:rPr>
                <w:ins w:id="256" w:author="alang" w:date="2012-03-27T21:44:00Z"/>
                <w:sz w:val="16"/>
                <w:szCs w:val="16"/>
              </w:rPr>
            </w:pPr>
          </w:p>
        </w:tc>
        <w:tc>
          <w:tcPr>
            <w:tcW w:w="617" w:type="dxa"/>
            <w:tcBorders>
              <w:bottom w:val="single" w:sz="4" w:space="0" w:color="auto"/>
            </w:tcBorders>
            <w:shd w:val="clear" w:color="auto" w:fill="D9D9D9"/>
            <w:tcPrChange w:id="257" w:author="alang" w:date="2012-03-27T21:45:00Z">
              <w:tcPr>
                <w:tcW w:w="617" w:type="dxa"/>
                <w:tcBorders>
                  <w:bottom w:val="single" w:sz="4" w:space="0" w:color="auto"/>
                </w:tcBorders>
                <w:shd w:val="clear" w:color="auto" w:fill="D9D9D9"/>
              </w:tcPr>
            </w:tcPrChange>
          </w:tcPr>
          <w:p w14:paraId="20BE45AF" w14:textId="77777777" w:rsidR="004336E8" w:rsidRPr="006944E7" w:rsidRDefault="006944E7" w:rsidP="00861143">
            <w:pPr>
              <w:jc w:val="center"/>
              <w:rPr>
                <w:ins w:id="258" w:author="alang" w:date="2012-03-27T21:44:00Z"/>
                <w:sz w:val="16"/>
                <w:szCs w:val="16"/>
              </w:rPr>
            </w:pPr>
            <w:ins w:id="259" w:author="alang" w:date="2012-03-27T21:47:00Z">
              <w:r>
                <w:rPr>
                  <w:sz w:val="16"/>
                  <w:szCs w:val="16"/>
                </w:rPr>
                <w:t>L5</w:t>
              </w:r>
            </w:ins>
          </w:p>
        </w:tc>
      </w:tr>
      <w:tr w:rsidR="006944E7" w:rsidRPr="005636B2" w14:paraId="547F2D97" w14:textId="77777777" w:rsidTr="006944E7">
        <w:trPr>
          <w:trHeight w:hRule="exact" w:val="454"/>
          <w:trPrChange w:id="260" w:author="alang" w:date="2012-03-27T21:45:00Z">
            <w:trPr>
              <w:trHeight w:hRule="exact" w:val="454"/>
            </w:trPr>
          </w:trPrChange>
        </w:trPr>
        <w:tc>
          <w:tcPr>
            <w:tcW w:w="1261" w:type="dxa"/>
            <w:tcPrChange w:id="261" w:author="alang" w:date="2012-03-27T21:45:00Z">
              <w:tcPr>
                <w:tcW w:w="1261" w:type="dxa"/>
              </w:tcPr>
            </w:tcPrChange>
          </w:tcPr>
          <w:p w14:paraId="68E40853" w14:textId="77777777" w:rsidR="004336E8" w:rsidRPr="005636B2" w:rsidRDefault="004336E8" w:rsidP="00861143">
            <w:pPr>
              <w:jc w:val="center"/>
              <w:rPr>
                <w:sz w:val="18"/>
                <w:szCs w:val="18"/>
              </w:rPr>
            </w:pPr>
            <w:r w:rsidRPr="005636B2">
              <w:rPr>
                <w:sz w:val="18"/>
                <w:szCs w:val="18"/>
              </w:rPr>
              <w:t>GLONASS</w:t>
            </w:r>
          </w:p>
        </w:tc>
        <w:tc>
          <w:tcPr>
            <w:tcW w:w="582" w:type="dxa"/>
            <w:tcBorders>
              <w:bottom w:val="single" w:sz="4" w:space="0" w:color="auto"/>
            </w:tcBorders>
            <w:shd w:val="clear" w:color="auto" w:fill="D9D9D9"/>
            <w:tcPrChange w:id="262" w:author="alang" w:date="2012-03-27T21:45:00Z">
              <w:tcPr>
                <w:tcW w:w="582" w:type="dxa"/>
                <w:tcBorders>
                  <w:bottom w:val="single" w:sz="4" w:space="0" w:color="auto"/>
                </w:tcBorders>
                <w:shd w:val="clear" w:color="auto" w:fill="D9D9D9"/>
              </w:tcPr>
            </w:tcPrChange>
          </w:tcPr>
          <w:p w14:paraId="0F203C56" w14:textId="77777777" w:rsidR="004336E8" w:rsidRPr="006944E7" w:rsidRDefault="004336E8" w:rsidP="00861143">
            <w:pPr>
              <w:jc w:val="center"/>
              <w:rPr>
                <w:sz w:val="16"/>
                <w:szCs w:val="16"/>
              </w:rPr>
            </w:pPr>
            <w:r w:rsidRPr="006944E7">
              <w:rPr>
                <w:sz w:val="16"/>
                <w:szCs w:val="16"/>
              </w:rPr>
              <w:t>FOC</w:t>
            </w:r>
          </w:p>
        </w:tc>
        <w:tc>
          <w:tcPr>
            <w:tcW w:w="661" w:type="dxa"/>
            <w:shd w:val="clear" w:color="auto" w:fill="D9D9D9"/>
            <w:tcPrChange w:id="263" w:author="alang" w:date="2012-03-27T21:45:00Z">
              <w:tcPr>
                <w:tcW w:w="661" w:type="dxa"/>
                <w:shd w:val="clear" w:color="auto" w:fill="D9D9D9"/>
              </w:tcPr>
            </w:tcPrChange>
          </w:tcPr>
          <w:p w14:paraId="62B75D19" w14:textId="77777777" w:rsidR="004336E8" w:rsidRPr="006944E7" w:rsidRDefault="004336E8" w:rsidP="00861143">
            <w:pPr>
              <w:jc w:val="center"/>
              <w:rPr>
                <w:sz w:val="16"/>
                <w:szCs w:val="16"/>
              </w:rPr>
            </w:pPr>
          </w:p>
        </w:tc>
        <w:tc>
          <w:tcPr>
            <w:tcW w:w="661" w:type="dxa"/>
            <w:shd w:val="clear" w:color="auto" w:fill="D9D9D9"/>
            <w:tcPrChange w:id="264" w:author="alang" w:date="2012-03-27T21:45:00Z">
              <w:tcPr>
                <w:tcW w:w="661" w:type="dxa"/>
                <w:shd w:val="clear" w:color="auto" w:fill="D9D9D9"/>
              </w:tcPr>
            </w:tcPrChange>
          </w:tcPr>
          <w:p w14:paraId="2F7B6837" w14:textId="77777777" w:rsidR="004336E8" w:rsidRPr="006944E7" w:rsidRDefault="004336E8" w:rsidP="00861143">
            <w:pPr>
              <w:jc w:val="center"/>
              <w:rPr>
                <w:sz w:val="16"/>
                <w:szCs w:val="16"/>
              </w:rPr>
            </w:pPr>
          </w:p>
        </w:tc>
        <w:tc>
          <w:tcPr>
            <w:tcW w:w="661" w:type="dxa"/>
            <w:shd w:val="clear" w:color="auto" w:fill="D9D9D9"/>
            <w:tcPrChange w:id="265" w:author="alang" w:date="2012-03-27T21:45:00Z">
              <w:tcPr>
                <w:tcW w:w="661" w:type="dxa"/>
                <w:shd w:val="clear" w:color="auto" w:fill="D9D9D9"/>
              </w:tcPr>
            </w:tcPrChange>
          </w:tcPr>
          <w:p w14:paraId="2C59E18B"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266" w:author="alang" w:date="2012-03-27T21:45:00Z">
              <w:tcPr>
                <w:tcW w:w="710" w:type="dxa"/>
                <w:tcBorders>
                  <w:bottom w:val="single" w:sz="4" w:space="0" w:color="auto"/>
                </w:tcBorders>
                <w:shd w:val="clear" w:color="auto" w:fill="D9D9D9"/>
              </w:tcPr>
            </w:tcPrChange>
          </w:tcPr>
          <w:p w14:paraId="0F2E69FD" w14:textId="77777777" w:rsidR="004336E8" w:rsidRPr="006944E7" w:rsidRDefault="004336E8" w:rsidP="00861143">
            <w:pPr>
              <w:jc w:val="center"/>
              <w:rPr>
                <w:sz w:val="16"/>
                <w:szCs w:val="16"/>
              </w:rPr>
            </w:pPr>
          </w:p>
        </w:tc>
        <w:tc>
          <w:tcPr>
            <w:tcW w:w="709" w:type="dxa"/>
            <w:tcBorders>
              <w:bottom w:val="single" w:sz="4" w:space="0" w:color="auto"/>
            </w:tcBorders>
            <w:shd w:val="clear" w:color="auto" w:fill="D9D9D9"/>
            <w:tcPrChange w:id="267" w:author="alang" w:date="2012-03-27T21:45:00Z">
              <w:tcPr>
                <w:tcW w:w="709" w:type="dxa"/>
                <w:tcBorders>
                  <w:bottom w:val="single" w:sz="4" w:space="0" w:color="auto"/>
                </w:tcBorders>
                <w:shd w:val="clear" w:color="auto" w:fill="D9D9D9"/>
              </w:tcPr>
            </w:tcPrChange>
          </w:tcPr>
          <w:p w14:paraId="02A4D63F"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68" w:author="alang" w:date="2012-03-27T21:45:00Z">
              <w:tcPr>
                <w:tcW w:w="661" w:type="dxa"/>
                <w:tcBorders>
                  <w:bottom w:val="single" w:sz="4" w:space="0" w:color="auto"/>
                </w:tcBorders>
                <w:shd w:val="clear" w:color="auto" w:fill="D9D9D9"/>
              </w:tcPr>
            </w:tcPrChange>
          </w:tcPr>
          <w:p w14:paraId="08BBDF5E"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69" w:author="alang" w:date="2012-03-27T21:45:00Z">
              <w:tcPr>
                <w:tcW w:w="661" w:type="dxa"/>
                <w:tcBorders>
                  <w:bottom w:val="single" w:sz="4" w:space="0" w:color="auto"/>
                </w:tcBorders>
                <w:shd w:val="clear" w:color="auto" w:fill="D9D9D9"/>
              </w:tcPr>
            </w:tcPrChange>
          </w:tcPr>
          <w:p w14:paraId="2A74E0A2"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70" w:author="alang" w:date="2012-03-27T21:45:00Z">
              <w:tcPr>
                <w:tcW w:w="661" w:type="dxa"/>
                <w:tcBorders>
                  <w:bottom w:val="single" w:sz="4" w:space="0" w:color="auto"/>
                </w:tcBorders>
                <w:shd w:val="clear" w:color="auto" w:fill="D9D9D9"/>
              </w:tcPr>
            </w:tcPrChange>
          </w:tcPr>
          <w:p w14:paraId="60DA7C42"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71" w:author="alang" w:date="2012-03-27T21:45:00Z">
              <w:tcPr>
                <w:tcW w:w="683" w:type="dxa"/>
                <w:tcBorders>
                  <w:bottom w:val="single" w:sz="4" w:space="0" w:color="auto"/>
                </w:tcBorders>
                <w:shd w:val="clear" w:color="auto" w:fill="D9D9D9"/>
              </w:tcPr>
            </w:tcPrChange>
          </w:tcPr>
          <w:p w14:paraId="38DDE3A1"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72" w:author="alang" w:date="2012-03-27T21:45:00Z">
              <w:tcPr>
                <w:tcW w:w="617" w:type="dxa"/>
                <w:tcBorders>
                  <w:bottom w:val="single" w:sz="4" w:space="0" w:color="auto"/>
                </w:tcBorders>
                <w:shd w:val="clear" w:color="auto" w:fill="D9D9D9"/>
              </w:tcPr>
            </w:tcPrChange>
          </w:tcPr>
          <w:p w14:paraId="33726C02" w14:textId="77777777" w:rsidR="004336E8" w:rsidRPr="006944E7" w:rsidRDefault="004336E8" w:rsidP="00861143">
            <w:pPr>
              <w:jc w:val="center"/>
              <w:rPr>
                <w:ins w:id="273" w:author="alang" w:date="2012-03-27T21:44:00Z"/>
                <w:sz w:val="16"/>
                <w:szCs w:val="16"/>
              </w:rPr>
            </w:pPr>
          </w:p>
        </w:tc>
        <w:tc>
          <w:tcPr>
            <w:tcW w:w="617" w:type="dxa"/>
            <w:tcBorders>
              <w:bottom w:val="single" w:sz="4" w:space="0" w:color="auto"/>
            </w:tcBorders>
            <w:shd w:val="clear" w:color="auto" w:fill="D9D9D9"/>
            <w:tcPrChange w:id="274" w:author="alang" w:date="2012-03-27T21:45:00Z">
              <w:tcPr>
                <w:tcW w:w="617" w:type="dxa"/>
                <w:tcBorders>
                  <w:bottom w:val="single" w:sz="4" w:space="0" w:color="auto"/>
                </w:tcBorders>
                <w:shd w:val="clear" w:color="auto" w:fill="D9D9D9"/>
              </w:tcPr>
            </w:tcPrChange>
          </w:tcPr>
          <w:p w14:paraId="47A65E5F" w14:textId="77777777" w:rsidR="004336E8" w:rsidRPr="006944E7" w:rsidRDefault="004336E8" w:rsidP="00861143">
            <w:pPr>
              <w:jc w:val="center"/>
              <w:rPr>
                <w:ins w:id="275" w:author="alang" w:date="2012-03-27T21:44:00Z"/>
                <w:sz w:val="16"/>
                <w:szCs w:val="16"/>
              </w:rPr>
            </w:pPr>
          </w:p>
        </w:tc>
      </w:tr>
      <w:tr w:rsidR="006944E7" w:rsidRPr="005636B2" w14:paraId="19CEC174" w14:textId="77777777" w:rsidTr="006944E7">
        <w:trPr>
          <w:trHeight w:hRule="exact" w:val="454"/>
          <w:trPrChange w:id="276" w:author="alang" w:date="2012-03-27T21:45:00Z">
            <w:trPr>
              <w:trHeight w:hRule="exact" w:val="454"/>
            </w:trPr>
          </w:trPrChange>
        </w:trPr>
        <w:tc>
          <w:tcPr>
            <w:tcW w:w="1261" w:type="dxa"/>
            <w:tcPrChange w:id="277" w:author="alang" w:date="2012-03-27T21:45:00Z">
              <w:tcPr>
                <w:tcW w:w="1261" w:type="dxa"/>
              </w:tcPr>
            </w:tcPrChange>
          </w:tcPr>
          <w:p w14:paraId="2E04D3D9" w14:textId="77777777" w:rsidR="004336E8" w:rsidRPr="005636B2" w:rsidRDefault="004336E8" w:rsidP="00861143">
            <w:pPr>
              <w:jc w:val="center"/>
              <w:rPr>
                <w:sz w:val="18"/>
                <w:szCs w:val="18"/>
              </w:rPr>
            </w:pPr>
            <w:r w:rsidRPr="005636B2">
              <w:rPr>
                <w:sz w:val="18"/>
                <w:szCs w:val="18"/>
              </w:rPr>
              <w:t>GALILEO</w:t>
            </w:r>
          </w:p>
        </w:tc>
        <w:tc>
          <w:tcPr>
            <w:tcW w:w="582" w:type="dxa"/>
            <w:shd w:val="clear" w:color="auto" w:fill="FFFFFF"/>
            <w:tcPrChange w:id="278" w:author="alang" w:date="2012-03-27T21:45:00Z">
              <w:tcPr>
                <w:tcW w:w="582" w:type="dxa"/>
                <w:shd w:val="clear" w:color="auto" w:fill="FFFFFF"/>
              </w:tcPr>
            </w:tcPrChange>
          </w:tcPr>
          <w:p w14:paraId="0A3FE515" w14:textId="77777777" w:rsidR="004336E8" w:rsidRPr="006944E7" w:rsidRDefault="004336E8" w:rsidP="00861143">
            <w:pPr>
              <w:jc w:val="center"/>
              <w:rPr>
                <w:sz w:val="16"/>
                <w:szCs w:val="16"/>
              </w:rPr>
            </w:pPr>
          </w:p>
        </w:tc>
        <w:tc>
          <w:tcPr>
            <w:tcW w:w="661" w:type="dxa"/>
            <w:tcBorders>
              <w:bottom w:val="single" w:sz="4" w:space="0" w:color="auto"/>
            </w:tcBorders>
            <w:tcPrChange w:id="279" w:author="alang" w:date="2012-03-27T21:45:00Z">
              <w:tcPr>
                <w:tcW w:w="661" w:type="dxa"/>
                <w:tcBorders>
                  <w:bottom w:val="single" w:sz="4" w:space="0" w:color="auto"/>
                </w:tcBorders>
              </w:tcPr>
            </w:tcPrChange>
          </w:tcPr>
          <w:p w14:paraId="5044016A" w14:textId="77777777" w:rsidR="004336E8" w:rsidRPr="006944E7" w:rsidRDefault="004336E8" w:rsidP="00861143">
            <w:pPr>
              <w:jc w:val="center"/>
              <w:rPr>
                <w:sz w:val="16"/>
                <w:szCs w:val="16"/>
              </w:rPr>
            </w:pPr>
          </w:p>
        </w:tc>
        <w:tc>
          <w:tcPr>
            <w:tcW w:w="661" w:type="dxa"/>
            <w:tcBorders>
              <w:bottom w:val="single" w:sz="4" w:space="0" w:color="auto"/>
            </w:tcBorders>
            <w:tcPrChange w:id="280" w:author="alang" w:date="2012-03-27T21:45:00Z">
              <w:tcPr>
                <w:tcW w:w="661" w:type="dxa"/>
                <w:tcBorders>
                  <w:bottom w:val="single" w:sz="4" w:space="0" w:color="auto"/>
                </w:tcBorders>
              </w:tcPr>
            </w:tcPrChange>
          </w:tcPr>
          <w:p w14:paraId="5BF70E7B" w14:textId="77777777" w:rsidR="004336E8" w:rsidRPr="006944E7" w:rsidRDefault="004336E8" w:rsidP="00861143">
            <w:pPr>
              <w:jc w:val="center"/>
              <w:rPr>
                <w:sz w:val="16"/>
                <w:szCs w:val="16"/>
              </w:rPr>
            </w:pPr>
          </w:p>
        </w:tc>
        <w:tc>
          <w:tcPr>
            <w:tcW w:w="661" w:type="dxa"/>
            <w:tcBorders>
              <w:bottom w:val="single" w:sz="4" w:space="0" w:color="auto"/>
            </w:tcBorders>
            <w:tcPrChange w:id="281" w:author="alang" w:date="2012-03-27T21:45:00Z">
              <w:tcPr>
                <w:tcW w:w="661" w:type="dxa"/>
                <w:tcBorders>
                  <w:bottom w:val="single" w:sz="4" w:space="0" w:color="auto"/>
                </w:tcBorders>
              </w:tcPr>
            </w:tcPrChange>
          </w:tcPr>
          <w:p w14:paraId="2FF36FC2"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282" w:author="alang" w:date="2012-03-27T21:45:00Z">
              <w:tcPr>
                <w:tcW w:w="710" w:type="dxa"/>
                <w:tcBorders>
                  <w:bottom w:val="single" w:sz="4" w:space="0" w:color="auto"/>
                </w:tcBorders>
                <w:shd w:val="clear" w:color="auto" w:fill="D9D9D9"/>
              </w:tcPr>
            </w:tcPrChange>
          </w:tcPr>
          <w:p w14:paraId="29132E9C" w14:textId="77777777" w:rsidR="004336E8" w:rsidRPr="006944E7" w:rsidRDefault="004336E8" w:rsidP="00861143">
            <w:pPr>
              <w:jc w:val="center"/>
              <w:rPr>
                <w:sz w:val="16"/>
                <w:szCs w:val="16"/>
              </w:rPr>
            </w:pPr>
            <w:del w:id="283" w:author="alang" w:date="2012-03-27T21:48:00Z">
              <w:r w:rsidRPr="006944E7" w:rsidDel="006944E7">
                <w:rPr>
                  <w:sz w:val="16"/>
                  <w:szCs w:val="16"/>
                </w:rPr>
                <w:delText>FOC</w:delText>
              </w:r>
            </w:del>
          </w:p>
        </w:tc>
        <w:tc>
          <w:tcPr>
            <w:tcW w:w="709" w:type="dxa"/>
            <w:tcBorders>
              <w:bottom w:val="single" w:sz="4" w:space="0" w:color="auto"/>
            </w:tcBorders>
            <w:shd w:val="clear" w:color="auto" w:fill="D9D9D9"/>
            <w:tcPrChange w:id="284" w:author="alang" w:date="2012-03-27T21:45:00Z">
              <w:tcPr>
                <w:tcW w:w="709" w:type="dxa"/>
                <w:tcBorders>
                  <w:bottom w:val="single" w:sz="4" w:space="0" w:color="auto"/>
                </w:tcBorders>
                <w:shd w:val="clear" w:color="auto" w:fill="D9D9D9"/>
              </w:tcPr>
            </w:tcPrChange>
          </w:tcPr>
          <w:p w14:paraId="5FEFD4F0" w14:textId="77777777" w:rsidR="004336E8" w:rsidRPr="006944E7" w:rsidRDefault="006944E7" w:rsidP="00861143">
            <w:pPr>
              <w:jc w:val="center"/>
              <w:rPr>
                <w:sz w:val="16"/>
                <w:szCs w:val="16"/>
              </w:rPr>
            </w:pPr>
            <w:ins w:id="285" w:author="alang" w:date="2012-03-27T21:48:00Z">
              <w:r>
                <w:rPr>
                  <w:sz w:val="16"/>
                  <w:szCs w:val="16"/>
                </w:rPr>
                <w:t>IOC</w:t>
              </w:r>
            </w:ins>
          </w:p>
        </w:tc>
        <w:tc>
          <w:tcPr>
            <w:tcW w:w="661" w:type="dxa"/>
            <w:tcBorders>
              <w:bottom w:val="single" w:sz="4" w:space="0" w:color="auto"/>
            </w:tcBorders>
            <w:shd w:val="clear" w:color="auto" w:fill="D9D9D9"/>
            <w:tcPrChange w:id="286" w:author="alang" w:date="2012-03-27T21:45:00Z">
              <w:tcPr>
                <w:tcW w:w="661" w:type="dxa"/>
                <w:tcBorders>
                  <w:bottom w:val="single" w:sz="4" w:space="0" w:color="auto"/>
                </w:tcBorders>
                <w:shd w:val="clear" w:color="auto" w:fill="D9D9D9"/>
              </w:tcPr>
            </w:tcPrChange>
          </w:tcPr>
          <w:p w14:paraId="0EC8D2DB"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87" w:author="alang" w:date="2012-03-27T21:45:00Z">
              <w:tcPr>
                <w:tcW w:w="661" w:type="dxa"/>
                <w:tcBorders>
                  <w:bottom w:val="single" w:sz="4" w:space="0" w:color="auto"/>
                </w:tcBorders>
                <w:shd w:val="clear" w:color="auto" w:fill="D9D9D9"/>
              </w:tcPr>
            </w:tcPrChange>
          </w:tcPr>
          <w:p w14:paraId="494DE2F7"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88" w:author="alang" w:date="2012-03-27T21:45:00Z">
              <w:tcPr>
                <w:tcW w:w="661" w:type="dxa"/>
                <w:tcBorders>
                  <w:bottom w:val="single" w:sz="4" w:space="0" w:color="auto"/>
                </w:tcBorders>
                <w:shd w:val="clear" w:color="auto" w:fill="D9D9D9"/>
              </w:tcPr>
            </w:tcPrChange>
          </w:tcPr>
          <w:p w14:paraId="4C08FB8A"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89" w:author="alang" w:date="2012-03-27T21:45:00Z">
              <w:tcPr>
                <w:tcW w:w="683" w:type="dxa"/>
                <w:tcBorders>
                  <w:bottom w:val="single" w:sz="4" w:space="0" w:color="auto"/>
                </w:tcBorders>
                <w:shd w:val="clear" w:color="auto" w:fill="D9D9D9"/>
              </w:tcPr>
            </w:tcPrChange>
          </w:tcPr>
          <w:p w14:paraId="0FA6C6DC" w14:textId="77777777" w:rsidR="004336E8" w:rsidRPr="006944E7" w:rsidRDefault="006944E7" w:rsidP="00861143">
            <w:pPr>
              <w:jc w:val="center"/>
              <w:rPr>
                <w:sz w:val="16"/>
                <w:szCs w:val="16"/>
              </w:rPr>
            </w:pPr>
            <w:ins w:id="290" w:author="alang" w:date="2012-03-27T21:48:00Z">
              <w:r>
                <w:rPr>
                  <w:sz w:val="16"/>
                  <w:szCs w:val="16"/>
                </w:rPr>
                <w:t>FOC</w:t>
              </w:r>
            </w:ins>
          </w:p>
        </w:tc>
        <w:tc>
          <w:tcPr>
            <w:tcW w:w="661" w:type="dxa"/>
            <w:tcBorders>
              <w:bottom w:val="single" w:sz="4" w:space="0" w:color="auto"/>
            </w:tcBorders>
            <w:shd w:val="clear" w:color="auto" w:fill="D9D9D9"/>
            <w:tcPrChange w:id="291" w:author="alang" w:date="2012-03-27T21:45:00Z">
              <w:tcPr>
                <w:tcW w:w="617" w:type="dxa"/>
                <w:tcBorders>
                  <w:bottom w:val="single" w:sz="4" w:space="0" w:color="auto"/>
                </w:tcBorders>
                <w:shd w:val="clear" w:color="auto" w:fill="D9D9D9"/>
              </w:tcPr>
            </w:tcPrChange>
          </w:tcPr>
          <w:p w14:paraId="0C27A4B7" w14:textId="77777777" w:rsidR="004336E8" w:rsidRPr="006944E7" w:rsidRDefault="004336E8" w:rsidP="00861143">
            <w:pPr>
              <w:jc w:val="center"/>
              <w:rPr>
                <w:ins w:id="292" w:author="alang" w:date="2012-03-27T21:44:00Z"/>
                <w:sz w:val="16"/>
                <w:szCs w:val="16"/>
              </w:rPr>
            </w:pPr>
          </w:p>
        </w:tc>
        <w:tc>
          <w:tcPr>
            <w:tcW w:w="617" w:type="dxa"/>
            <w:tcBorders>
              <w:bottom w:val="single" w:sz="4" w:space="0" w:color="auto"/>
            </w:tcBorders>
            <w:shd w:val="clear" w:color="auto" w:fill="D9D9D9"/>
            <w:tcPrChange w:id="293" w:author="alang" w:date="2012-03-27T21:45:00Z">
              <w:tcPr>
                <w:tcW w:w="617" w:type="dxa"/>
                <w:tcBorders>
                  <w:bottom w:val="single" w:sz="4" w:space="0" w:color="auto"/>
                </w:tcBorders>
                <w:shd w:val="clear" w:color="auto" w:fill="D9D9D9"/>
              </w:tcPr>
            </w:tcPrChange>
          </w:tcPr>
          <w:p w14:paraId="67E6BC32" w14:textId="77777777" w:rsidR="004336E8" w:rsidRPr="006944E7" w:rsidRDefault="004336E8" w:rsidP="00861143">
            <w:pPr>
              <w:jc w:val="center"/>
              <w:rPr>
                <w:ins w:id="294" w:author="alang" w:date="2012-03-27T21:44:00Z"/>
                <w:sz w:val="16"/>
                <w:szCs w:val="16"/>
              </w:rPr>
            </w:pPr>
          </w:p>
        </w:tc>
      </w:tr>
      <w:tr w:rsidR="006944E7" w:rsidRPr="005636B2" w14:paraId="6C85580B" w14:textId="77777777" w:rsidTr="006944E7">
        <w:trPr>
          <w:trHeight w:hRule="exact" w:val="454"/>
          <w:trPrChange w:id="295" w:author="alang" w:date="2012-03-27T21:45:00Z">
            <w:trPr>
              <w:trHeight w:hRule="exact" w:val="454"/>
            </w:trPr>
          </w:trPrChange>
        </w:trPr>
        <w:tc>
          <w:tcPr>
            <w:tcW w:w="1261" w:type="dxa"/>
            <w:tcPrChange w:id="296" w:author="alang" w:date="2012-03-27T21:45:00Z">
              <w:tcPr>
                <w:tcW w:w="1261" w:type="dxa"/>
              </w:tcPr>
            </w:tcPrChange>
          </w:tcPr>
          <w:p w14:paraId="2BE03936" w14:textId="77777777" w:rsidR="004336E8" w:rsidRPr="005636B2" w:rsidRDefault="004336E8" w:rsidP="00861143">
            <w:pPr>
              <w:jc w:val="center"/>
              <w:rPr>
                <w:sz w:val="18"/>
                <w:szCs w:val="18"/>
              </w:rPr>
            </w:pPr>
            <w:r w:rsidRPr="005636B2">
              <w:rPr>
                <w:sz w:val="18"/>
                <w:szCs w:val="18"/>
              </w:rPr>
              <w:t>COMPASS</w:t>
            </w:r>
          </w:p>
        </w:tc>
        <w:tc>
          <w:tcPr>
            <w:tcW w:w="582" w:type="dxa"/>
            <w:tcBorders>
              <w:bottom w:val="single" w:sz="4" w:space="0" w:color="auto"/>
            </w:tcBorders>
            <w:shd w:val="clear" w:color="auto" w:fill="FFFFFF"/>
            <w:tcPrChange w:id="297" w:author="alang" w:date="2012-03-27T21:45:00Z">
              <w:tcPr>
                <w:tcW w:w="582" w:type="dxa"/>
                <w:tcBorders>
                  <w:bottom w:val="single" w:sz="4" w:space="0" w:color="auto"/>
                </w:tcBorders>
                <w:shd w:val="clear" w:color="auto" w:fill="FFFFFF"/>
              </w:tcPr>
            </w:tcPrChange>
          </w:tcPr>
          <w:p w14:paraId="53FF9DB0"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98" w:author="alang" w:date="2012-03-27T21:45:00Z">
              <w:tcPr>
                <w:tcW w:w="661" w:type="dxa"/>
                <w:tcBorders>
                  <w:bottom w:val="single" w:sz="4" w:space="0" w:color="auto"/>
                </w:tcBorders>
                <w:shd w:val="clear" w:color="auto" w:fill="D9D9D9"/>
              </w:tcPr>
            </w:tcPrChange>
          </w:tcPr>
          <w:p w14:paraId="1051574F"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299" w:author="alang" w:date="2012-03-27T21:45:00Z">
              <w:tcPr>
                <w:tcW w:w="661" w:type="dxa"/>
                <w:tcBorders>
                  <w:bottom w:val="single" w:sz="4" w:space="0" w:color="auto"/>
                </w:tcBorders>
                <w:shd w:val="clear" w:color="auto" w:fill="D9D9D9"/>
              </w:tcPr>
            </w:tcPrChange>
          </w:tcPr>
          <w:p w14:paraId="1B8F3A88"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00" w:author="alang" w:date="2012-03-27T21:45:00Z">
              <w:tcPr>
                <w:tcW w:w="661" w:type="dxa"/>
                <w:tcBorders>
                  <w:bottom w:val="single" w:sz="4" w:space="0" w:color="auto"/>
                </w:tcBorders>
                <w:shd w:val="clear" w:color="auto" w:fill="D9D9D9"/>
              </w:tcPr>
            </w:tcPrChange>
          </w:tcPr>
          <w:p w14:paraId="60C53C29"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301" w:author="alang" w:date="2012-03-27T21:45:00Z">
              <w:tcPr>
                <w:tcW w:w="710" w:type="dxa"/>
                <w:tcBorders>
                  <w:bottom w:val="single" w:sz="4" w:space="0" w:color="auto"/>
                </w:tcBorders>
                <w:shd w:val="clear" w:color="auto" w:fill="D9D9D9"/>
              </w:tcPr>
            </w:tcPrChange>
          </w:tcPr>
          <w:p w14:paraId="09A1D90C" w14:textId="77777777" w:rsidR="004336E8" w:rsidRPr="006944E7" w:rsidRDefault="004336E8" w:rsidP="00861143">
            <w:pPr>
              <w:jc w:val="center"/>
              <w:rPr>
                <w:sz w:val="16"/>
                <w:szCs w:val="16"/>
              </w:rPr>
            </w:pPr>
          </w:p>
        </w:tc>
        <w:tc>
          <w:tcPr>
            <w:tcW w:w="709" w:type="dxa"/>
            <w:tcBorders>
              <w:bottom w:val="single" w:sz="4" w:space="0" w:color="auto"/>
            </w:tcBorders>
            <w:shd w:val="clear" w:color="auto" w:fill="D9D9D9"/>
            <w:tcPrChange w:id="302" w:author="alang" w:date="2012-03-27T21:45:00Z">
              <w:tcPr>
                <w:tcW w:w="709" w:type="dxa"/>
                <w:tcBorders>
                  <w:bottom w:val="single" w:sz="4" w:space="0" w:color="auto"/>
                </w:tcBorders>
                <w:shd w:val="clear" w:color="auto" w:fill="D9D9D9"/>
              </w:tcPr>
            </w:tcPrChange>
          </w:tcPr>
          <w:p w14:paraId="21106745"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03" w:author="alang" w:date="2012-03-27T21:45:00Z">
              <w:tcPr>
                <w:tcW w:w="661" w:type="dxa"/>
                <w:tcBorders>
                  <w:bottom w:val="single" w:sz="4" w:space="0" w:color="auto"/>
                </w:tcBorders>
                <w:shd w:val="clear" w:color="auto" w:fill="D9D9D9"/>
              </w:tcPr>
            </w:tcPrChange>
          </w:tcPr>
          <w:p w14:paraId="0D56879A"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04" w:author="alang" w:date="2012-03-27T21:45:00Z">
              <w:tcPr>
                <w:tcW w:w="661" w:type="dxa"/>
                <w:tcBorders>
                  <w:bottom w:val="single" w:sz="4" w:space="0" w:color="auto"/>
                </w:tcBorders>
                <w:shd w:val="clear" w:color="auto" w:fill="D9D9D9"/>
              </w:tcPr>
            </w:tcPrChange>
          </w:tcPr>
          <w:p w14:paraId="4B9CE800"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05" w:author="alang" w:date="2012-03-27T21:45:00Z">
              <w:tcPr>
                <w:tcW w:w="661" w:type="dxa"/>
                <w:tcBorders>
                  <w:bottom w:val="single" w:sz="4" w:space="0" w:color="auto"/>
                </w:tcBorders>
                <w:shd w:val="clear" w:color="auto" w:fill="D9D9D9"/>
              </w:tcPr>
            </w:tcPrChange>
          </w:tcPr>
          <w:p w14:paraId="5D7D25A9"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06" w:author="alang" w:date="2012-03-27T21:45:00Z">
              <w:tcPr>
                <w:tcW w:w="683" w:type="dxa"/>
                <w:tcBorders>
                  <w:bottom w:val="single" w:sz="4" w:space="0" w:color="auto"/>
                </w:tcBorders>
                <w:shd w:val="clear" w:color="auto" w:fill="D9D9D9"/>
              </w:tcPr>
            </w:tcPrChange>
          </w:tcPr>
          <w:p w14:paraId="251AA02F"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07" w:author="alang" w:date="2012-03-27T21:45:00Z">
              <w:tcPr>
                <w:tcW w:w="617" w:type="dxa"/>
                <w:tcBorders>
                  <w:bottom w:val="single" w:sz="4" w:space="0" w:color="auto"/>
                </w:tcBorders>
                <w:shd w:val="clear" w:color="auto" w:fill="D9D9D9"/>
              </w:tcPr>
            </w:tcPrChange>
          </w:tcPr>
          <w:p w14:paraId="097FF21C" w14:textId="77777777" w:rsidR="004336E8" w:rsidRPr="006944E7" w:rsidRDefault="004336E8" w:rsidP="00861143">
            <w:pPr>
              <w:jc w:val="center"/>
              <w:rPr>
                <w:ins w:id="308" w:author="alang" w:date="2012-03-27T21:44:00Z"/>
                <w:sz w:val="16"/>
                <w:szCs w:val="16"/>
              </w:rPr>
            </w:pPr>
          </w:p>
        </w:tc>
        <w:tc>
          <w:tcPr>
            <w:tcW w:w="617" w:type="dxa"/>
            <w:tcBorders>
              <w:bottom w:val="single" w:sz="4" w:space="0" w:color="auto"/>
            </w:tcBorders>
            <w:shd w:val="clear" w:color="auto" w:fill="D9D9D9"/>
            <w:tcPrChange w:id="309" w:author="alang" w:date="2012-03-27T21:45:00Z">
              <w:tcPr>
                <w:tcW w:w="617" w:type="dxa"/>
                <w:tcBorders>
                  <w:bottom w:val="single" w:sz="4" w:space="0" w:color="auto"/>
                </w:tcBorders>
                <w:shd w:val="clear" w:color="auto" w:fill="D9D9D9"/>
              </w:tcPr>
            </w:tcPrChange>
          </w:tcPr>
          <w:p w14:paraId="0C77D725" w14:textId="77777777" w:rsidR="004336E8" w:rsidRPr="006944E7" w:rsidRDefault="004336E8" w:rsidP="00861143">
            <w:pPr>
              <w:jc w:val="center"/>
              <w:rPr>
                <w:ins w:id="310" w:author="alang" w:date="2012-03-27T21:44:00Z"/>
                <w:sz w:val="16"/>
                <w:szCs w:val="16"/>
              </w:rPr>
            </w:pPr>
          </w:p>
        </w:tc>
      </w:tr>
      <w:tr w:rsidR="006944E7" w:rsidRPr="005636B2" w14:paraId="7CB50819" w14:textId="77777777" w:rsidTr="006944E7">
        <w:trPr>
          <w:trHeight w:hRule="exact" w:val="454"/>
          <w:trPrChange w:id="311" w:author="alang" w:date="2012-03-27T21:45:00Z">
            <w:trPr>
              <w:trHeight w:hRule="exact" w:val="454"/>
            </w:trPr>
          </w:trPrChange>
        </w:trPr>
        <w:tc>
          <w:tcPr>
            <w:tcW w:w="1261" w:type="dxa"/>
            <w:tcPrChange w:id="312" w:author="alang" w:date="2012-03-27T21:45:00Z">
              <w:tcPr>
                <w:tcW w:w="1261" w:type="dxa"/>
              </w:tcPr>
            </w:tcPrChange>
          </w:tcPr>
          <w:p w14:paraId="528F8146" w14:textId="77777777" w:rsidR="004336E8" w:rsidRPr="005636B2" w:rsidRDefault="004336E8" w:rsidP="00861143">
            <w:pPr>
              <w:jc w:val="center"/>
              <w:rPr>
                <w:sz w:val="18"/>
                <w:szCs w:val="18"/>
              </w:rPr>
            </w:pPr>
            <w:r w:rsidRPr="005636B2">
              <w:rPr>
                <w:sz w:val="18"/>
                <w:szCs w:val="18"/>
              </w:rPr>
              <w:t>SBAS</w:t>
            </w:r>
          </w:p>
        </w:tc>
        <w:tc>
          <w:tcPr>
            <w:tcW w:w="582" w:type="dxa"/>
            <w:tcBorders>
              <w:bottom w:val="single" w:sz="4" w:space="0" w:color="auto"/>
            </w:tcBorders>
            <w:shd w:val="clear" w:color="auto" w:fill="D9D9D9"/>
            <w:tcPrChange w:id="313" w:author="alang" w:date="2012-03-27T21:45:00Z">
              <w:tcPr>
                <w:tcW w:w="582" w:type="dxa"/>
                <w:tcBorders>
                  <w:bottom w:val="single" w:sz="4" w:space="0" w:color="auto"/>
                </w:tcBorders>
                <w:shd w:val="clear" w:color="auto" w:fill="D9D9D9"/>
              </w:tcPr>
            </w:tcPrChange>
          </w:tcPr>
          <w:p w14:paraId="665F4E31"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14" w:author="alang" w:date="2012-03-27T21:45:00Z">
              <w:tcPr>
                <w:tcW w:w="661" w:type="dxa"/>
                <w:tcBorders>
                  <w:bottom w:val="single" w:sz="4" w:space="0" w:color="auto"/>
                </w:tcBorders>
                <w:shd w:val="clear" w:color="auto" w:fill="D9D9D9"/>
              </w:tcPr>
            </w:tcPrChange>
          </w:tcPr>
          <w:p w14:paraId="71479FFD"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15" w:author="alang" w:date="2012-03-27T21:45:00Z">
              <w:tcPr>
                <w:tcW w:w="661" w:type="dxa"/>
                <w:tcBorders>
                  <w:bottom w:val="single" w:sz="4" w:space="0" w:color="auto"/>
                </w:tcBorders>
                <w:shd w:val="clear" w:color="auto" w:fill="D9D9D9"/>
              </w:tcPr>
            </w:tcPrChange>
          </w:tcPr>
          <w:p w14:paraId="63D1A638"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16" w:author="alang" w:date="2012-03-27T21:45:00Z">
              <w:tcPr>
                <w:tcW w:w="661" w:type="dxa"/>
                <w:tcBorders>
                  <w:bottom w:val="single" w:sz="4" w:space="0" w:color="auto"/>
                </w:tcBorders>
                <w:shd w:val="clear" w:color="auto" w:fill="D9D9D9"/>
              </w:tcPr>
            </w:tcPrChange>
          </w:tcPr>
          <w:p w14:paraId="7CE28F2D"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317" w:author="alang" w:date="2012-03-27T21:45:00Z">
              <w:tcPr>
                <w:tcW w:w="710" w:type="dxa"/>
                <w:tcBorders>
                  <w:bottom w:val="single" w:sz="4" w:space="0" w:color="auto"/>
                </w:tcBorders>
                <w:shd w:val="clear" w:color="auto" w:fill="D9D9D9"/>
              </w:tcPr>
            </w:tcPrChange>
          </w:tcPr>
          <w:p w14:paraId="1A9BB393" w14:textId="77777777" w:rsidR="004336E8" w:rsidRPr="006944E7" w:rsidRDefault="004336E8" w:rsidP="00861143">
            <w:pPr>
              <w:jc w:val="center"/>
              <w:rPr>
                <w:sz w:val="16"/>
                <w:szCs w:val="16"/>
              </w:rPr>
            </w:pPr>
          </w:p>
        </w:tc>
        <w:tc>
          <w:tcPr>
            <w:tcW w:w="709" w:type="dxa"/>
            <w:tcBorders>
              <w:bottom w:val="single" w:sz="4" w:space="0" w:color="auto"/>
            </w:tcBorders>
            <w:shd w:val="clear" w:color="auto" w:fill="D9D9D9"/>
            <w:tcPrChange w:id="318" w:author="alang" w:date="2012-03-27T21:45:00Z">
              <w:tcPr>
                <w:tcW w:w="709" w:type="dxa"/>
                <w:tcBorders>
                  <w:bottom w:val="single" w:sz="4" w:space="0" w:color="auto"/>
                </w:tcBorders>
                <w:shd w:val="clear" w:color="auto" w:fill="D9D9D9"/>
              </w:tcPr>
            </w:tcPrChange>
          </w:tcPr>
          <w:p w14:paraId="6244DC8D"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19" w:author="alang" w:date="2012-03-27T21:45:00Z">
              <w:tcPr>
                <w:tcW w:w="661" w:type="dxa"/>
                <w:tcBorders>
                  <w:bottom w:val="single" w:sz="4" w:space="0" w:color="auto"/>
                </w:tcBorders>
                <w:shd w:val="clear" w:color="auto" w:fill="D9D9D9"/>
              </w:tcPr>
            </w:tcPrChange>
          </w:tcPr>
          <w:p w14:paraId="06CDF860"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20" w:author="alang" w:date="2012-03-27T21:45:00Z">
              <w:tcPr>
                <w:tcW w:w="661" w:type="dxa"/>
                <w:tcBorders>
                  <w:bottom w:val="single" w:sz="4" w:space="0" w:color="auto"/>
                </w:tcBorders>
                <w:shd w:val="clear" w:color="auto" w:fill="D9D9D9"/>
              </w:tcPr>
            </w:tcPrChange>
          </w:tcPr>
          <w:p w14:paraId="26BE249D"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21" w:author="alang" w:date="2012-03-27T21:45:00Z">
              <w:tcPr>
                <w:tcW w:w="661" w:type="dxa"/>
                <w:tcBorders>
                  <w:bottom w:val="single" w:sz="4" w:space="0" w:color="auto"/>
                </w:tcBorders>
                <w:shd w:val="clear" w:color="auto" w:fill="D9D9D9"/>
              </w:tcPr>
            </w:tcPrChange>
          </w:tcPr>
          <w:p w14:paraId="678F552D"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22" w:author="alang" w:date="2012-03-27T21:45:00Z">
              <w:tcPr>
                <w:tcW w:w="683" w:type="dxa"/>
                <w:tcBorders>
                  <w:bottom w:val="single" w:sz="4" w:space="0" w:color="auto"/>
                </w:tcBorders>
                <w:shd w:val="clear" w:color="auto" w:fill="D9D9D9"/>
              </w:tcPr>
            </w:tcPrChange>
          </w:tcPr>
          <w:p w14:paraId="00C39DC2"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23" w:author="alang" w:date="2012-03-27T21:45:00Z">
              <w:tcPr>
                <w:tcW w:w="617" w:type="dxa"/>
                <w:tcBorders>
                  <w:bottom w:val="single" w:sz="4" w:space="0" w:color="auto"/>
                </w:tcBorders>
                <w:shd w:val="clear" w:color="auto" w:fill="D9D9D9"/>
              </w:tcPr>
            </w:tcPrChange>
          </w:tcPr>
          <w:p w14:paraId="6B87B8FF" w14:textId="77777777" w:rsidR="004336E8" w:rsidRPr="006944E7" w:rsidRDefault="004336E8" w:rsidP="00861143">
            <w:pPr>
              <w:jc w:val="center"/>
              <w:rPr>
                <w:ins w:id="324" w:author="alang" w:date="2012-03-27T21:44:00Z"/>
                <w:sz w:val="16"/>
                <w:szCs w:val="16"/>
              </w:rPr>
            </w:pPr>
          </w:p>
        </w:tc>
        <w:tc>
          <w:tcPr>
            <w:tcW w:w="617" w:type="dxa"/>
            <w:tcBorders>
              <w:bottom w:val="single" w:sz="4" w:space="0" w:color="auto"/>
            </w:tcBorders>
            <w:shd w:val="clear" w:color="auto" w:fill="D9D9D9"/>
            <w:tcPrChange w:id="325" w:author="alang" w:date="2012-03-27T21:45:00Z">
              <w:tcPr>
                <w:tcW w:w="617" w:type="dxa"/>
                <w:tcBorders>
                  <w:bottom w:val="single" w:sz="4" w:space="0" w:color="auto"/>
                </w:tcBorders>
                <w:shd w:val="clear" w:color="auto" w:fill="D9D9D9"/>
              </w:tcPr>
            </w:tcPrChange>
          </w:tcPr>
          <w:p w14:paraId="50D0FE35" w14:textId="77777777" w:rsidR="004336E8" w:rsidRPr="006944E7" w:rsidRDefault="004336E8" w:rsidP="00861143">
            <w:pPr>
              <w:jc w:val="center"/>
              <w:rPr>
                <w:ins w:id="326" w:author="alang" w:date="2012-03-27T21:44:00Z"/>
                <w:sz w:val="16"/>
                <w:szCs w:val="16"/>
              </w:rPr>
            </w:pPr>
          </w:p>
        </w:tc>
      </w:tr>
      <w:tr w:rsidR="006944E7" w:rsidRPr="005636B2" w14:paraId="1CEE1D80" w14:textId="77777777" w:rsidTr="006944E7">
        <w:trPr>
          <w:trHeight w:hRule="exact" w:val="454"/>
          <w:trPrChange w:id="327" w:author="alang" w:date="2012-03-27T21:45:00Z">
            <w:trPr>
              <w:trHeight w:hRule="exact" w:val="454"/>
            </w:trPr>
          </w:trPrChange>
        </w:trPr>
        <w:tc>
          <w:tcPr>
            <w:tcW w:w="1261" w:type="dxa"/>
            <w:tcPrChange w:id="328" w:author="alang" w:date="2012-03-27T21:45:00Z">
              <w:tcPr>
                <w:tcW w:w="1261" w:type="dxa"/>
              </w:tcPr>
            </w:tcPrChange>
          </w:tcPr>
          <w:p w14:paraId="4804A6E9" w14:textId="77777777" w:rsidR="004336E8" w:rsidRPr="005636B2" w:rsidRDefault="004336E8" w:rsidP="00861143">
            <w:pPr>
              <w:jc w:val="center"/>
              <w:rPr>
                <w:sz w:val="18"/>
                <w:szCs w:val="18"/>
              </w:rPr>
            </w:pPr>
            <w:r w:rsidRPr="005636B2">
              <w:rPr>
                <w:sz w:val="18"/>
                <w:szCs w:val="18"/>
              </w:rPr>
              <w:t>IALA DGNSS</w:t>
            </w:r>
          </w:p>
        </w:tc>
        <w:tc>
          <w:tcPr>
            <w:tcW w:w="582" w:type="dxa"/>
            <w:shd w:val="clear" w:color="auto" w:fill="D9D9D9"/>
            <w:tcPrChange w:id="329" w:author="alang" w:date="2012-03-27T21:45:00Z">
              <w:tcPr>
                <w:tcW w:w="582" w:type="dxa"/>
                <w:shd w:val="clear" w:color="auto" w:fill="D9D9D9"/>
              </w:tcPr>
            </w:tcPrChange>
          </w:tcPr>
          <w:p w14:paraId="75840DFC" w14:textId="77777777" w:rsidR="004336E8" w:rsidRPr="006944E7" w:rsidRDefault="004336E8" w:rsidP="00861143">
            <w:pPr>
              <w:jc w:val="center"/>
              <w:rPr>
                <w:sz w:val="16"/>
                <w:szCs w:val="16"/>
              </w:rPr>
            </w:pPr>
          </w:p>
        </w:tc>
        <w:tc>
          <w:tcPr>
            <w:tcW w:w="661" w:type="dxa"/>
            <w:shd w:val="clear" w:color="auto" w:fill="D9D9D9"/>
            <w:tcPrChange w:id="330" w:author="alang" w:date="2012-03-27T21:45:00Z">
              <w:tcPr>
                <w:tcW w:w="661" w:type="dxa"/>
                <w:shd w:val="clear" w:color="auto" w:fill="D9D9D9"/>
              </w:tcPr>
            </w:tcPrChange>
          </w:tcPr>
          <w:p w14:paraId="6619787A" w14:textId="77777777" w:rsidR="004336E8" w:rsidRPr="006944E7" w:rsidRDefault="004336E8" w:rsidP="00861143">
            <w:pPr>
              <w:jc w:val="center"/>
              <w:rPr>
                <w:sz w:val="16"/>
                <w:szCs w:val="16"/>
              </w:rPr>
            </w:pPr>
          </w:p>
        </w:tc>
        <w:tc>
          <w:tcPr>
            <w:tcW w:w="661" w:type="dxa"/>
            <w:shd w:val="clear" w:color="auto" w:fill="D9D9D9"/>
            <w:tcPrChange w:id="331" w:author="alang" w:date="2012-03-27T21:45:00Z">
              <w:tcPr>
                <w:tcW w:w="661" w:type="dxa"/>
                <w:shd w:val="clear" w:color="auto" w:fill="D9D9D9"/>
              </w:tcPr>
            </w:tcPrChange>
          </w:tcPr>
          <w:p w14:paraId="7A2FCAF1" w14:textId="77777777" w:rsidR="004336E8" w:rsidRPr="006944E7" w:rsidRDefault="004336E8" w:rsidP="00861143">
            <w:pPr>
              <w:jc w:val="center"/>
              <w:rPr>
                <w:sz w:val="16"/>
                <w:szCs w:val="16"/>
              </w:rPr>
            </w:pPr>
          </w:p>
        </w:tc>
        <w:tc>
          <w:tcPr>
            <w:tcW w:w="661" w:type="dxa"/>
            <w:shd w:val="clear" w:color="auto" w:fill="D9D9D9"/>
            <w:tcPrChange w:id="332" w:author="alang" w:date="2012-03-27T21:45:00Z">
              <w:tcPr>
                <w:tcW w:w="661" w:type="dxa"/>
                <w:shd w:val="clear" w:color="auto" w:fill="D9D9D9"/>
              </w:tcPr>
            </w:tcPrChange>
          </w:tcPr>
          <w:p w14:paraId="16896B9A"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333" w:author="alang" w:date="2012-03-27T21:45:00Z">
              <w:tcPr>
                <w:tcW w:w="710" w:type="dxa"/>
                <w:tcBorders>
                  <w:bottom w:val="single" w:sz="4" w:space="0" w:color="auto"/>
                </w:tcBorders>
                <w:shd w:val="clear" w:color="auto" w:fill="D9D9D9"/>
              </w:tcPr>
            </w:tcPrChange>
          </w:tcPr>
          <w:p w14:paraId="30F1A3BA" w14:textId="77777777" w:rsidR="004336E8" w:rsidRPr="006944E7" w:rsidRDefault="004336E8" w:rsidP="00861143">
            <w:pPr>
              <w:jc w:val="center"/>
              <w:rPr>
                <w:sz w:val="16"/>
                <w:szCs w:val="16"/>
              </w:rPr>
            </w:pPr>
          </w:p>
        </w:tc>
        <w:tc>
          <w:tcPr>
            <w:tcW w:w="709" w:type="dxa"/>
            <w:tcBorders>
              <w:bottom w:val="single" w:sz="4" w:space="0" w:color="auto"/>
            </w:tcBorders>
            <w:shd w:val="clear" w:color="auto" w:fill="D9D9D9"/>
            <w:tcPrChange w:id="334" w:author="alang" w:date="2012-03-27T21:45:00Z">
              <w:tcPr>
                <w:tcW w:w="709" w:type="dxa"/>
                <w:tcBorders>
                  <w:bottom w:val="single" w:sz="4" w:space="0" w:color="auto"/>
                </w:tcBorders>
                <w:shd w:val="clear" w:color="auto" w:fill="D9D9D9"/>
              </w:tcPr>
            </w:tcPrChange>
          </w:tcPr>
          <w:p w14:paraId="4122D390"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35" w:author="alang" w:date="2012-03-27T21:45:00Z">
              <w:tcPr>
                <w:tcW w:w="661" w:type="dxa"/>
                <w:tcBorders>
                  <w:bottom w:val="single" w:sz="4" w:space="0" w:color="auto"/>
                </w:tcBorders>
                <w:shd w:val="clear" w:color="auto" w:fill="D9D9D9"/>
              </w:tcPr>
            </w:tcPrChange>
          </w:tcPr>
          <w:p w14:paraId="701B0F9B"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36" w:author="alang" w:date="2012-03-27T21:45:00Z">
              <w:tcPr>
                <w:tcW w:w="661" w:type="dxa"/>
                <w:tcBorders>
                  <w:bottom w:val="single" w:sz="4" w:space="0" w:color="auto"/>
                </w:tcBorders>
                <w:shd w:val="clear" w:color="auto" w:fill="D9D9D9"/>
              </w:tcPr>
            </w:tcPrChange>
          </w:tcPr>
          <w:p w14:paraId="59329469"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37" w:author="alang" w:date="2012-03-27T21:45:00Z">
              <w:tcPr>
                <w:tcW w:w="661" w:type="dxa"/>
                <w:tcBorders>
                  <w:bottom w:val="single" w:sz="4" w:space="0" w:color="auto"/>
                </w:tcBorders>
                <w:shd w:val="clear" w:color="auto" w:fill="D9D9D9"/>
              </w:tcPr>
            </w:tcPrChange>
          </w:tcPr>
          <w:p w14:paraId="04745797"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38" w:author="alang" w:date="2012-03-27T21:45:00Z">
              <w:tcPr>
                <w:tcW w:w="683" w:type="dxa"/>
                <w:tcBorders>
                  <w:bottom w:val="single" w:sz="4" w:space="0" w:color="auto"/>
                </w:tcBorders>
                <w:shd w:val="clear" w:color="auto" w:fill="D9D9D9"/>
              </w:tcPr>
            </w:tcPrChange>
          </w:tcPr>
          <w:p w14:paraId="7E50EE5B"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339" w:author="alang" w:date="2012-03-27T21:45:00Z">
              <w:tcPr>
                <w:tcW w:w="617" w:type="dxa"/>
                <w:tcBorders>
                  <w:bottom w:val="single" w:sz="4" w:space="0" w:color="auto"/>
                </w:tcBorders>
                <w:shd w:val="clear" w:color="auto" w:fill="D9D9D9"/>
              </w:tcPr>
            </w:tcPrChange>
          </w:tcPr>
          <w:p w14:paraId="01D5033C" w14:textId="77777777" w:rsidR="004336E8" w:rsidRPr="006944E7" w:rsidRDefault="004336E8" w:rsidP="00861143">
            <w:pPr>
              <w:jc w:val="center"/>
              <w:rPr>
                <w:ins w:id="340" w:author="alang" w:date="2012-03-27T21:44:00Z"/>
                <w:sz w:val="16"/>
                <w:szCs w:val="16"/>
              </w:rPr>
            </w:pPr>
          </w:p>
        </w:tc>
        <w:tc>
          <w:tcPr>
            <w:tcW w:w="617" w:type="dxa"/>
            <w:tcBorders>
              <w:bottom w:val="single" w:sz="4" w:space="0" w:color="auto"/>
            </w:tcBorders>
            <w:shd w:val="clear" w:color="auto" w:fill="D9D9D9"/>
            <w:tcPrChange w:id="341" w:author="alang" w:date="2012-03-27T21:45:00Z">
              <w:tcPr>
                <w:tcW w:w="617" w:type="dxa"/>
                <w:tcBorders>
                  <w:bottom w:val="single" w:sz="4" w:space="0" w:color="auto"/>
                </w:tcBorders>
                <w:shd w:val="clear" w:color="auto" w:fill="D9D9D9"/>
              </w:tcPr>
            </w:tcPrChange>
          </w:tcPr>
          <w:p w14:paraId="63E9D71B" w14:textId="77777777" w:rsidR="004336E8" w:rsidRPr="006944E7" w:rsidRDefault="004336E8" w:rsidP="00861143">
            <w:pPr>
              <w:jc w:val="center"/>
              <w:rPr>
                <w:ins w:id="342" w:author="alang" w:date="2012-03-27T21:44:00Z"/>
                <w:sz w:val="16"/>
                <w:szCs w:val="16"/>
              </w:rPr>
            </w:pPr>
          </w:p>
        </w:tc>
      </w:tr>
      <w:tr w:rsidR="006944E7" w:rsidRPr="005636B2" w14:paraId="49735DFA" w14:textId="77777777" w:rsidTr="006944E7">
        <w:trPr>
          <w:trHeight w:hRule="exact" w:val="454"/>
          <w:trPrChange w:id="343" w:author="alang" w:date="2012-03-27T21:45:00Z">
            <w:trPr>
              <w:trHeight w:hRule="exact" w:val="454"/>
            </w:trPr>
          </w:trPrChange>
        </w:trPr>
        <w:tc>
          <w:tcPr>
            <w:tcW w:w="1261" w:type="dxa"/>
            <w:tcPrChange w:id="344" w:author="alang" w:date="2012-03-27T21:45:00Z">
              <w:tcPr>
                <w:tcW w:w="1261" w:type="dxa"/>
              </w:tcPr>
            </w:tcPrChange>
          </w:tcPr>
          <w:p w14:paraId="75EE7730" w14:textId="77777777" w:rsidR="004336E8" w:rsidRPr="005636B2" w:rsidRDefault="004336E8" w:rsidP="00861143">
            <w:pPr>
              <w:jc w:val="center"/>
              <w:rPr>
                <w:sz w:val="18"/>
                <w:szCs w:val="18"/>
              </w:rPr>
            </w:pPr>
            <w:r w:rsidRPr="005636B2">
              <w:rPr>
                <w:sz w:val="18"/>
                <w:szCs w:val="18"/>
              </w:rPr>
              <w:t>eLoran</w:t>
            </w:r>
          </w:p>
        </w:tc>
        <w:tc>
          <w:tcPr>
            <w:tcW w:w="582" w:type="dxa"/>
            <w:tcPrChange w:id="345" w:author="alang" w:date="2012-03-27T21:45:00Z">
              <w:tcPr>
                <w:tcW w:w="582" w:type="dxa"/>
              </w:tcPr>
            </w:tcPrChange>
          </w:tcPr>
          <w:p w14:paraId="585F5569" w14:textId="77777777" w:rsidR="004336E8" w:rsidRPr="006944E7" w:rsidRDefault="004336E8" w:rsidP="00861143">
            <w:pPr>
              <w:jc w:val="center"/>
              <w:rPr>
                <w:sz w:val="16"/>
                <w:szCs w:val="16"/>
              </w:rPr>
            </w:pPr>
          </w:p>
        </w:tc>
        <w:tc>
          <w:tcPr>
            <w:tcW w:w="661" w:type="dxa"/>
            <w:tcPrChange w:id="346" w:author="alang" w:date="2012-03-27T21:45:00Z">
              <w:tcPr>
                <w:tcW w:w="661" w:type="dxa"/>
              </w:tcPr>
            </w:tcPrChange>
          </w:tcPr>
          <w:p w14:paraId="5C5C896A" w14:textId="77777777" w:rsidR="004336E8" w:rsidRPr="006944E7" w:rsidRDefault="004336E8" w:rsidP="00861143">
            <w:pPr>
              <w:jc w:val="center"/>
              <w:rPr>
                <w:sz w:val="16"/>
                <w:szCs w:val="16"/>
              </w:rPr>
            </w:pPr>
          </w:p>
        </w:tc>
        <w:tc>
          <w:tcPr>
            <w:tcW w:w="661" w:type="dxa"/>
            <w:tcPrChange w:id="347" w:author="alang" w:date="2012-03-27T21:45:00Z">
              <w:tcPr>
                <w:tcW w:w="661" w:type="dxa"/>
              </w:tcPr>
            </w:tcPrChange>
          </w:tcPr>
          <w:p w14:paraId="65109367" w14:textId="77777777" w:rsidR="004336E8" w:rsidRPr="006944E7" w:rsidRDefault="004336E8" w:rsidP="00861143">
            <w:pPr>
              <w:jc w:val="center"/>
              <w:rPr>
                <w:sz w:val="16"/>
                <w:szCs w:val="16"/>
              </w:rPr>
            </w:pPr>
          </w:p>
        </w:tc>
        <w:tc>
          <w:tcPr>
            <w:tcW w:w="661" w:type="dxa"/>
            <w:tcPrChange w:id="348" w:author="alang" w:date="2012-03-27T21:45:00Z">
              <w:tcPr>
                <w:tcW w:w="661" w:type="dxa"/>
              </w:tcPr>
            </w:tcPrChange>
          </w:tcPr>
          <w:p w14:paraId="47F3C5D6" w14:textId="77777777" w:rsidR="004336E8" w:rsidRPr="006944E7" w:rsidRDefault="004336E8" w:rsidP="00861143">
            <w:pPr>
              <w:jc w:val="center"/>
              <w:rPr>
                <w:sz w:val="16"/>
                <w:szCs w:val="16"/>
              </w:rPr>
            </w:pPr>
          </w:p>
        </w:tc>
        <w:tc>
          <w:tcPr>
            <w:tcW w:w="710" w:type="dxa"/>
            <w:shd w:val="clear" w:color="auto" w:fill="D9D9D9"/>
            <w:tcPrChange w:id="349" w:author="alang" w:date="2012-03-27T21:45:00Z">
              <w:tcPr>
                <w:tcW w:w="710" w:type="dxa"/>
                <w:shd w:val="clear" w:color="auto" w:fill="D9D9D9"/>
              </w:tcPr>
            </w:tcPrChange>
          </w:tcPr>
          <w:p w14:paraId="6DF98066" w14:textId="77777777" w:rsidR="004336E8" w:rsidRPr="006944E7" w:rsidRDefault="004336E8" w:rsidP="00861143">
            <w:pPr>
              <w:jc w:val="center"/>
              <w:rPr>
                <w:sz w:val="16"/>
                <w:szCs w:val="16"/>
              </w:rPr>
            </w:pPr>
          </w:p>
        </w:tc>
        <w:tc>
          <w:tcPr>
            <w:tcW w:w="709" w:type="dxa"/>
            <w:shd w:val="clear" w:color="auto" w:fill="D9D9D9"/>
            <w:tcPrChange w:id="350" w:author="alang" w:date="2012-03-27T21:45:00Z">
              <w:tcPr>
                <w:tcW w:w="709" w:type="dxa"/>
                <w:shd w:val="clear" w:color="auto" w:fill="D9D9D9"/>
              </w:tcPr>
            </w:tcPrChange>
          </w:tcPr>
          <w:p w14:paraId="17BFCB35" w14:textId="77777777" w:rsidR="004336E8" w:rsidRPr="006944E7" w:rsidRDefault="004336E8" w:rsidP="00861143">
            <w:pPr>
              <w:jc w:val="center"/>
              <w:rPr>
                <w:sz w:val="16"/>
                <w:szCs w:val="16"/>
              </w:rPr>
            </w:pPr>
          </w:p>
        </w:tc>
        <w:tc>
          <w:tcPr>
            <w:tcW w:w="661" w:type="dxa"/>
            <w:shd w:val="clear" w:color="auto" w:fill="D9D9D9"/>
            <w:tcPrChange w:id="351" w:author="alang" w:date="2012-03-27T21:45:00Z">
              <w:tcPr>
                <w:tcW w:w="661" w:type="dxa"/>
                <w:shd w:val="clear" w:color="auto" w:fill="D9D9D9"/>
              </w:tcPr>
            </w:tcPrChange>
          </w:tcPr>
          <w:p w14:paraId="33E3775D" w14:textId="77777777" w:rsidR="004336E8" w:rsidRPr="006944E7" w:rsidRDefault="004336E8" w:rsidP="00861143">
            <w:pPr>
              <w:jc w:val="center"/>
              <w:rPr>
                <w:sz w:val="16"/>
                <w:szCs w:val="16"/>
              </w:rPr>
            </w:pPr>
          </w:p>
        </w:tc>
        <w:tc>
          <w:tcPr>
            <w:tcW w:w="661" w:type="dxa"/>
            <w:shd w:val="clear" w:color="auto" w:fill="D9D9D9"/>
            <w:tcPrChange w:id="352" w:author="alang" w:date="2012-03-27T21:45:00Z">
              <w:tcPr>
                <w:tcW w:w="661" w:type="dxa"/>
                <w:shd w:val="clear" w:color="auto" w:fill="D9D9D9"/>
              </w:tcPr>
            </w:tcPrChange>
          </w:tcPr>
          <w:p w14:paraId="3866ECB9" w14:textId="77777777" w:rsidR="004336E8" w:rsidRPr="006944E7" w:rsidRDefault="004336E8" w:rsidP="00861143">
            <w:pPr>
              <w:jc w:val="center"/>
              <w:rPr>
                <w:sz w:val="16"/>
                <w:szCs w:val="16"/>
              </w:rPr>
            </w:pPr>
          </w:p>
        </w:tc>
        <w:tc>
          <w:tcPr>
            <w:tcW w:w="661" w:type="dxa"/>
            <w:shd w:val="clear" w:color="auto" w:fill="D9D9D9"/>
            <w:tcPrChange w:id="353" w:author="alang" w:date="2012-03-27T21:45:00Z">
              <w:tcPr>
                <w:tcW w:w="661" w:type="dxa"/>
                <w:shd w:val="clear" w:color="auto" w:fill="D9D9D9"/>
              </w:tcPr>
            </w:tcPrChange>
          </w:tcPr>
          <w:p w14:paraId="5F94490D" w14:textId="77777777" w:rsidR="004336E8" w:rsidRPr="006944E7" w:rsidRDefault="004336E8" w:rsidP="00861143">
            <w:pPr>
              <w:jc w:val="center"/>
              <w:rPr>
                <w:sz w:val="16"/>
                <w:szCs w:val="16"/>
              </w:rPr>
            </w:pPr>
          </w:p>
        </w:tc>
        <w:tc>
          <w:tcPr>
            <w:tcW w:w="661" w:type="dxa"/>
            <w:shd w:val="clear" w:color="auto" w:fill="D9D9D9"/>
            <w:tcPrChange w:id="354" w:author="alang" w:date="2012-03-27T21:45:00Z">
              <w:tcPr>
                <w:tcW w:w="683" w:type="dxa"/>
                <w:shd w:val="clear" w:color="auto" w:fill="D9D9D9"/>
              </w:tcPr>
            </w:tcPrChange>
          </w:tcPr>
          <w:p w14:paraId="56C35B60" w14:textId="77777777" w:rsidR="004336E8" w:rsidRPr="006944E7" w:rsidRDefault="004336E8" w:rsidP="00861143">
            <w:pPr>
              <w:jc w:val="center"/>
              <w:rPr>
                <w:sz w:val="16"/>
                <w:szCs w:val="16"/>
              </w:rPr>
            </w:pPr>
          </w:p>
        </w:tc>
        <w:tc>
          <w:tcPr>
            <w:tcW w:w="661" w:type="dxa"/>
            <w:shd w:val="clear" w:color="auto" w:fill="D9D9D9"/>
            <w:tcPrChange w:id="355" w:author="alang" w:date="2012-03-27T21:45:00Z">
              <w:tcPr>
                <w:tcW w:w="617" w:type="dxa"/>
                <w:shd w:val="clear" w:color="auto" w:fill="D9D9D9"/>
              </w:tcPr>
            </w:tcPrChange>
          </w:tcPr>
          <w:p w14:paraId="1F95620C" w14:textId="77777777" w:rsidR="004336E8" w:rsidRPr="006944E7" w:rsidRDefault="004336E8" w:rsidP="00861143">
            <w:pPr>
              <w:jc w:val="center"/>
              <w:rPr>
                <w:ins w:id="356" w:author="alang" w:date="2012-03-27T21:44:00Z"/>
                <w:sz w:val="16"/>
                <w:szCs w:val="16"/>
              </w:rPr>
            </w:pPr>
          </w:p>
        </w:tc>
        <w:tc>
          <w:tcPr>
            <w:tcW w:w="617" w:type="dxa"/>
            <w:shd w:val="clear" w:color="auto" w:fill="D9D9D9"/>
            <w:tcPrChange w:id="357" w:author="alang" w:date="2012-03-27T21:45:00Z">
              <w:tcPr>
                <w:tcW w:w="617" w:type="dxa"/>
                <w:shd w:val="clear" w:color="auto" w:fill="D9D9D9"/>
              </w:tcPr>
            </w:tcPrChange>
          </w:tcPr>
          <w:p w14:paraId="40DF169D" w14:textId="77777777" w:rsidR="004336E8" w:rsidRPr="006944E7" w:rsidRDefault="004336E8" w:rsidP="00861143">
            <w:pPr>
              <w:jc w:val="center"/>
              <w:rPr>
                <w:ins w:id="358" w:author="alang" w:date="2012-03-27T21:44:00Z"/>
                <w:sz w:val="16"/>
                <w:szCs w:val="16"/>
              </w:rPr>
            </w:pPr>
          </w:p>
        </w:tc>
      </w:tr>
      <w:tr w:rsidR="006944E7" w:rsidRPr="005636B2" w14:paraId="1ACA3CE0" w14:textId="77777777" w:rsidTr="006944E7">
        <w:trPr>
          <w:trHeight w:hRule="exact" w:val="454"/>
          <w:trPrChange w:id="359" w:author="alang" w:date="2012-03-27T21:45:00Z">
            <w:trPr>
              <w:trHeight w:hRule="exact" w:val="454"/>
            </w:trPr>
          </w:trPrChange>
        </w:trPr>
        <w:tc>
          <w:tcPr>
            <w:tcW w:w="1261" w:type="dxa"/>
            <w:tcPrChange w:id="360" w:author="alang" w:date="2012-03-27T21:45:00Z">
              <w:tcPr>
                <w:tcW w:w="1261" w:type="dxa"/>
              </w:tcPr>
            </w:tcPrChange>
          </w:tcPr>
          <w:p w14:paraId="69E90A99" w14:textId="77777777" w:rsidR="004336E8" w:rsidRPr="005636B2" w:rsidRDefault="004336E8" w:rsidP="00861143">
            <w:pPr>
              <w:jc w:val="center"/>
              <w:rPr>
                <w:sz w:val="18"/>
                <w:szCs w:val="18"/>
              </w:rPr>
            </w:pPr>
          </w:p>
        </w:tc>
        <w:tc>
          <w:tcPr>
            <w:tcW w:w="582" w:type="dxa"/>
            <w:tcPrChange w:id="361" w:author="alang" w:date="2012-03-27T21:45:00Z">
              <w:tcPr>
                <w:tcW w:w="582" w:type="dxa"/>
              </w:tcPr>
            </w:tcPrChange>
          </w:tcPr>
          <w:p w14:paraId="2C487410" w14:textId="77777777" w:rsidR="004336E8" w:rsidRPr="006944E7" w:rsidRDefault="00317801" w:rsidP="00861143">
            <w:pPr>
              <w:jc w:val="center"/>
              <w:rPr>
                <w:sz w:val="16"/>
                <w:szCs w:val="16"/>
                <w:rPrChange w:id="362" w:author="alang" w:date="2012-03-27T21:45:00Z">
                  <w:rPr>
                    <w:sz w:val="18"/>
                    <w:szCs w:val="18"/>
                  </w:rPr>
                </w:rPrChange>
              </w:rPr>
            </w:pPr>
            <w:r w:rsidRPr="00317801">
              <w:rPr>
                <w:sz w:val="16"/>
                <w:szCs w:val="16"/>
                <w:rPrChange w:id="363" w:author="alang" w:date="2012-03-27T21:45:00Z">
                  <w:rPr>
                    <w:sz w:val="18"/>
                    <w:szCs w:val="18"/>
                    <w:lang w:eastAsia="de-DE"/>
                  </w:rPr>
                </w:rPrChange>
              </w:rPr>
              <w:t>2009</w:t>
            </w:r>
          </w:p>
        </w:tc>
        <w:tc>
          <w:tcPr>
            <w:tcW w:w="661" w:type="dxa"/>
            <w:tcPrChange w:id="364" w:author="alang" w:date="2012-03-27T21:45:00Z">
              <w:tcPr>
                <w:tcW w:w="661" w:type="dxa"/>
              </w:tcPr>
            </w:tcPrChange>
          </w:tcPr>
          <w:p w14:paraId="7299538A" w14:textId="77777777" w:rsidR="004336E8" w:rsidRPr="006944E7" w:rsidRDefault="00317801" w:rsidP="00861143">
            <w:pPr>
              <w:jc w:val="center"/>
              <w:rPr>
                <w:sz w:val="16"/>
                <w:szCs w:val="16"/>
                <w:rPrChange w:id="365" w:author="alang" w:date="2012-03-27T21:45:00Z">
                  <w:rPr>
                    <w:sz w:val="18"/>
                    <w:szCs w:val="18"/>
                  </w:rPr>
                </w:rPrChange>
              </w:rPr>
            </w:pPr>
            <w:r w:rsidRPr="00317801">
              <w:rPr>
                <w:sz w:val="16"/>
                <w:szCs w:val="16"/>
                <w:rPrChange w:id="366" w:author="alang" w:date="2012-03-27T21:45:00Z">
                  <w:rPr>
                    <w:sz w:val="18"/>
                    <w:szCs w:val="18"/>
                    <w:lang w:eastAsia="de-DE"/>
                  </w:rPr>
                </w:rPrChange>
              </w:rPr>
              <w:t>2010</w:t>
            </w:r>
          </w:p>
        </w:tc>
        <w:tc>
          <w:tcPr>
            <w:tcW w:w="661" w:type="dxa"/>
            <w:tcPrChange w:id="367" w:author="alang" w:date="2012-03-27T21:45:00Z">
              <w:tcPr>
                <w:tcW w:w="661" w:type="dxa"/>
              </w:tcPr>
            </w:tcPrChange>
          </w:tcPr>
          <w:p w14:paraId="7F26CB24" w14:textId="77777777" w:rsidR="004336E8" w:rsidRPr="006944E7" w:rsidRDefault="00317801" w:rsidP="00861143">
            <w:pPr>
              <w:jc w:val="center"/>
              <w:rPr>
                <w:sz w:val="16"/>
                <w:szCs w:val="16"/>
                <w:rPrChange w:id="368" w:author="alang" w:date="2012-03-27T21:45:00Z">
                  <w:rPr>
                    <w:sz w:val="18"/>
                    <w:szCs w:val="18"/>
                  </w:rPr>
                </w:rPrChange>
              </w:rPr>
            </w:pPr>
            <w:r w:rsidRPr="00317801">
              <w:rPr>
                <w:sz w:val="16"/>
                <w:szCs w:val="16"/>
                <w:rPrChange w:id="369" w:author="alang" w:date="2012-03-27T21:45:00Z">
                  <w:rPr>
                    <w:sz w:val="18"/>
                    <w:szCs w:val="18"/>
                    <w:lang w:eastAsia="de-DE"/>
                  </w:rPr>
                </w:rPrChange>
              </w:rPr>
              <w:t>2011</w:t>
            </w:r>
          </w:p>
        </w:tc>
        <w:tc>
          <w:tcPr>
            <w:tcW w:w="661" w:type="dxa"/>
            <w:tcPrChange w:id="370" w:author="alang" w:date="2012-03-27T21:45:00Z">
              <w:tcPr>
                <w:tcW w:w="661" w:type="dxa"/>
              </w:tcPr>
            </w:tcPrChange>
          </w:tcPr>
          <w:p w14:paraId="0E4C2795" w14:textId="77777777" w:rsidR="004336E8" w:rsidRPr="006944E7" w:rsidRDefault="00317801">
            <w:pPr>
              <w:tabs>
                <w:tab w:val="left" w:pos="1985"/>
              </w:tabs>
              <w:rPr>
                <w:sz w:val="16"/>
                <w:szCs w:val="16"/>
                <w:rPrChange w:id="371" w:author="alang" w:date="2012-03-27T21:45:00Z">
                  <w:rPr>
                    <w:b/>
                    <w:sz w:val="18"/>
                    <w:szCs w:val="18"/>
                  </w:rPr>
                </w:rPrChange>
              </w:rPr>
              <w:pPrChange w:id="372" w:author="alang" w:date="2012-08-09T11:59:00Z">
                <w:pPr>
                  <w:numPr>
                    <w:numId w:val="3"/>
                  </w:numPr>
                  <w:tabs>
                    <w:tab w:val="left" w:pos="1985"/>
                  </w:tabs>
                  <w:ind w:left="1985" w:hanging="1985"/>
                  <w:jc w:val="center"/>
                </w:pPr>
              </w:pPrChange>
            </w:pPr>
            <w:r w:rsidRPr="00317801">
              <w:rPr>
                <w:sz w:val="16"/>
                <w:szCs w:val="16"/>
                <w:rPrChange w:id="373" w:author="alang" w:date="2012-03-27T21:45:00Z">
                  <w:rPr>
                    <w:sz w:val="18"/>
                    <w:szCs w:val="18"/>
                    <w:lang w:eastAsia="de-DE"/>
                  </w:rPr>
                </w:rPrChange>
              </w:rPr>
              <w:t>2012</w:t>
            </w:r>
          </w:p>
        </w:tc>
        <w:tc>
          <w:tcPr>
            <w:tcW w:w="710" w:type="dxa"/>
            <w:tcPrChange w:id="374" w:author="alang" w:date="2012-03-27T21:45:00Z">
              <w:tcPr>
                <w:tcW w:w="710" w:type="dxa"/>
              </w:tcPr>
            </w:tcPrChange>
          </w:tcPr>
          <w:p w14:paraId="1A972A37" w14:textId="77777777" w:rsidR="004336E8" w:rsidRPr="006944E7" w:rsidRDefault="00317801">
            <w:pPr>
              <w:tabs>
                <w:tab w:val="left" w:pos="1985"/>
              </w:tabs>
              <w:rPr>
                <w:sz w:val="16"/>
                <w:szCs w:val="16"/>
                <w:rPrChange w:id="375" w:author="alang" w:date="2012-03-27T21:45:00Z">
                  <w:rPr>
                    <w:b/>
                    <w:sz w:val="18"/>
                    <w:szCs w:val="18"/>
                  </w:rPr>
                </w:rPrChange>
              </w:rPr>
              <w:pPrChange w:id="376" w:author="alang" w:date="2012-08-09T11:59:00Z">
                <w:pPr>
                  <w:numPr>
                    <w:numId w:val="3"/>
                  </w:numPr>
                  <w:tabs>
                    <w:tab w:val="left" w:pos="1985"/>
                  </w:tabs>
                  <w:ind w:left="1985" w:hanging="1985"/>
                  <w:jc w:val="center"/>
                </w:pPr>
              </w:pPrChange>
            </w:pPr>
            <w:r w:rsidRPr="00317801">
              <w:rPr>
                <w:sz w:val="16"/>
                <w:szCs w:val="16"/>
                <w:rPrChange w:id="377" w:author="alang" w:date="2012-03-27T21:45:00Z">
                  <w:rPr>
                    <w:sz w:val="18"/>
                    <w:szCs w:val="18"/>
                    <w:lang w:eastAsia="de-DE"/>
                  </w:rPr>
                </w:rPrChange>
              </w:rPr>
              <w:t>2013</w:t>
            </w:r>
          </w:p>
        </w:tc>
        <w:tc>
          <w:tcPr>
            <w:tcW w:w="709" w:type="dxa"/>
            <w:tcPrChange w:id="378" w:author="alang" w:date="2012-03-27T21:45:00Z">
              <w:tcPr>
                <w:tcW w:w="709" w:type="dxa"/>
              </w:tcPr>
            </w:tcPrChange>
          </w:tcPr>
          <w:p w14:paraId="343B4477" w14:textId="77777777" w:rsidR="004336E8" w:rsidRPr="006944E7" w:rsidRDefault="00317801">
            <w:pPr>
              <w:tabs>
                <w:tab w:val="left" w:pos="1985"/>
              </w:tabs>
              <w:rPr>
                <w:sz w:val="16"/>
                <w:szCs w:val="16"/>
                <w:rPrChange w:id="379" w:author="alang" w:date="2012-03-27T21:45:00Z">
                  <w:rPr>
                    <w:b/>
                    <w:sz w:val="18"/>
                    <w:szCs w:val="18"/>
                  </w:rPr>
                </w:rPrChange>
              </w:rPr>
              <w:pPrChange w:id="380" w:author="alang" w:date="2012-08-09T11:59:00Z">
                <w:pPr>
                  <w:numPr>
                    <w:numId w:val="3"/>
                  </w:numPr>
                  <w:tabs>
                    <w:tab w:val="left" w:pos="1985"/>
                  </w:tabs>
                  <w:ind w:left="1985" w:hanging="1985"/>
                  <w:jc w:val="center"/>
                </w:pPr>
              </w:pPrChange>
            </w:pPr>
            <w:r w:rsidRPr="00317801">
              <w:rPr>
                <w:sz w:val="16"/>
                <w:szCs w:val="16"/>
                <w:rPrChange w:id="381" w:author="alang" w:date="2012-03-27T21:45:00Z">
                  <w:rPr>
                    <w:sz w:val="18"/>
                    <w:szCs w:val="18"/>
                    <w:lang w:eastAsia="de-DE"/>
                  </w:rPr>
                </w:rPrChange>
              </w:rPr>
              <w:t>2014</w:t>
            </w:r>
          </w:p>
        </w:tc>
        <w:tc>
          <w:tcPr>
            <w:tcW w:w="661" w:type="dxa"/>
            <w:tcPrChange w:id="382" w:author="alang" w:date="2012-03-27T21:45:00Z">
              <w:tcPr>
                <w:tcW w:w="661" w:type="dxa"/>
              </w:tcPr>
            </w:tcPrChange>
          </w:tcPr>
          <w:p w14:paraId="60BE63D1" w14:textId="77777777" w:rsidR="004336E8" w:rsidRPr="006944E7" w:rsidRDefault="00317801">
            <w:pPr>
              <w:tabs>
                <w:tab w:val="left" w:pos="1985"/>
              </w:tabs>
              <w:rPr>
                <w:sz w:val="16"/>
                <w:szCs w:val="16"/>
                <w:rPrChange w:id="383" w:author="alang" w:date="2012-03-27T21:45:00Z">
                  <w:rPr>
                    <w:b/>
                    <w:sz w:val="18"/>
                    <w:szCs w:val="18"/>
                  </w:rPr>
                </w:rPrChange>
              </w:rPr>
              <w:pPrChange w:id="384" w:author="alang" w:date="2012-08-09T11:59:00Z">
                <w:pPr>
                  <w:numPr>
                    <w:numId w:val="3"/>
                  </w:numPr>
                  <w:tabs>
                    <w:tab w:val="left" w:pos="1985"/>
                  </w:tabs>
                  <w:ind w:left="1985" w:hanging="1985"/>
                  <w:jc w:val="center"/>
                </w:pPr>
              </w:pPrChange>
            </w:pPr>
            <w:r w:rsidRPr="00317801">
              <w:rPr>
                <w:sz w:val="16"/>
                <w:szCs w:val="16"/>
                <w:rPrChange w:id="385" w:author="alang" w:date="2012-03-27T21:45:00Z">
                  <w:rPr>
                    <w:sz w:val="18"/>
                    <w:szCs w:val="18"/>
                    <w:lang w:eastAsia="de-DE"/>
                  </w:rPr>
                </w:rPrChange>
              </w:rPr>
              <w:t>2015</w:t>
            </w:r>
          </w:p>
        </w:tc>
        <w:tc>
          <w:tcPr>
            <w:tcW w:w="661" w:type="dxa"/>
            <w:tcPrChange w:id="386" w:author="alang" w:date="2012-03-27T21:45:00Z">
              <w:tcPr>
                <w:tcW w:w="661" w:type="dxa"/>
              </w:tcPr>
            </w:tcPrChange>
          </w:tcPr>
          <w:p w14:paraId="030839EC" w14:textId="77777777" w:rsidR="004336E8" w:rsidRPr="006944E7" w:rsidRDefault="00317801">
            <w:pPr>
              <w:tabs>
                <w:tab w:val="left" w:pos="1985"/>
              </w:tabs>
              <w:rPr>
                <w:sz w:val="16"/>
                <w:szCs w:val="16"/>
                <w:rPrChange w:id="387" w:author="alang" w:date="2012-03-27T21:45:00Z">
                  <w:rPr>
                    <w:b/>
                    <w:sz w:val="18"/>
                    <w:szCs w:val="18"/>
                  </w:rPr>
                </w:rPrChange>
              </w:rPr>
              <w:pPrChange w:id="388" w:author="alang" w:date="2012-08-09T11:59:00Z">
                <w:pPr>
                  <w:numPr>
                    <w:numId w:val="3"/>
                  </w:numPr>
                  <w:tabs>
                    <w:tab w:val="left" w:pos="1985"/>
                  </w:tabs>
                  <w:ind w:left="1985" w:hanging="1985"/>
                  <w:jc w:val="center"/>
                </w:pPr>
              </w:pPrChange>
            </w:pPr>
            <w:r w:rsidRPr="00317801">
              <w:rPr>
                <w:sz w:val="16"/>
                <w:szCs w:val="16"/>
                <w:rPrChange w:id="389" w:author="alang" w:date="2012-03-27T21:45:00Z">
                  <w:rPr>
                    <w:sz w:val="18"/>
                    <w:szCs w:val="18"/>
                    <w:lang w:eastAsia="de-DE"/>
                  </w:rPr>
                </w:rPrChange>
              </w:rPr>
              <w:t>2016</w:t>
            </w:r>
          </w:p>
        </w:tc>
        <w:tc>
          <w:tcPr>
            <w:tcW w:w="661" w:type="dxa"/>
            <w:tcPrChange w:id="390" w:author="alang" w:date="2012-03-27T21:45:00Z">
              <w:tcPr>
                <w:tcW w:w="661" w:type="dxa"/>
              </w:tcPr>
            </w:tcPrChange>
          </w:tcPr>
          <w:p w14:paraId="6DA2C2E9" w14:textId="77777777" w:rsidR="004336E8" w:rsidRPr="006944E7" w:rsidRDefault="00317801">
            <w:pPr>
              <w:tabs>
                <w:tab w:val="left" w:pos="1985"/>
              </w:tabs>
              <w:rPr>
                <w:sz w:val="16"/>
                <w:szCs w:val="16"/>
                <w:rPrChange w:id="391" w:author="alang" w:date="2012-03-27T21:45:00Z">
                  <w:rPr>
                    <w:b/>
                    <w:sz w:val="18"/>
                    <w:szCs w:val="18"/>
                  </w:rPr>
                </w:rPrChange>
              </w:rPr>
              <w:pPrChange w:id="392" w:author="alang" w:date="2012-08-09T11:59:00Z">
                <w:pPr>
                  <w:numPr>
                    <w:numId w:val="3"/>
                  </w:numPr>
                  <w:tabs>
                    <w:tab w:val="left" w:pos="1985"/>
                  </w:tabs>
                  <w:ind w:left="1985" w:hanging="1985"/>
                  <w:jc w:val="center"/>
                </w:pPr>
              </w:pPrChange>
            </w:pPr>
            <w:r w:rsidRPr="00317801">
              <w:rPr>
                <w:sz w:val="16"/>
                <w:szCs w:val="16"/>
                <w:rPrChange w:id="393" w:author="alang" w:date="2012-03-27T21:45:00Z">
                  <w:rPr>
                    <w:sz w:val="18"/>
                    <w:szCs w:val="18"/>
                    <w:lang w:eastAsia="de-DE"/>
                  </w:rPr>
                </w:rPrChange>
              </w:rPr>
              <w:t>2017</w:t>
            </w:r>
          </w:p>
        </w:tc>
        <w:tc>
          <w:tcPr>
            <w:tcW w:w="661" w:type="dxa"/>
            <w:tcPrChange w:id="394" w:author="alang" w:date="2012-03-27T21:45:00Z">
              <w:tcPr>
                <w:tcW w:w="683" w:type="dxa"/>
              </w:tcPr>
            </w:tcPrChange>
          </w:tcPr>
          <w:p w14:paraId="181C5CFC" w14:textId="77777777" w:rsidR="004336E8" w:rsidRPr="006944E7" w:rsidRDefault="00317801">
            <w:pPr>
              <w:tabs>
                <w:tab w:val="left" w:pos="1985"/>
              </w:tabs>
              <w:rPr>
                <w:sz w:val="16"/>
                <w:szCs w:val="16"/>
                <w:rPrChange w:id="395" w:author="alang" w:date="2012-03-27T21:45:00Z">
                  <w:rPr>
                    <w:b/>
                    <w:sz w:val="18"/>
                    <w:szCs w:val="18"/>
                  </w:rPr>
                </w:rPrChange>
              </w:rPr>
              <w:pPrChange w:id="396" w:author="alang" w:date="2012-08-09T11:59:00Z">
                <w:pPr>
                  <w:numPr>
                    <w:numId w:val="3"/>
                  </w:numPr>
                  <w:tabs>
                    <w:tab w:val="left" w:pos="1985"/>
                  </w:tabs>
                  <w:ind w:left="1985" w:hanging="1985"/>
                  <w:jc w:val="center"/>
                </w:pPr>
              </w:pPrChange>
            </w:pPr>
            <w:r w:rsidRPr="00317801">
              <w:rPr>
                <w:sz w:val="16"/>
                <w:szCs w:val="16"/>
                <w:rPrChange w:id="397" w:author="alang" w:date="2012-03-27T21:45:00Z">
                  <w:rPr>
                    <w:sz w:val="18"/>
                    <w:szCs w:val="18"/>
                    <w:lang w:eastAsia="de-DE"/>
                  </w:rPr>
                </w:rPrChange>
              </w:rPr>
              <w:t>2018</w:t>
            </w:r>
          </w:p>
        </w:tc>
        <w:tc>
          <w:tcPr>
            <w:tcW w:w="661" w:type="dxa"/>
            <w:tcPrChange w:id="398" w:author="alang" w:date="2012-03-27T21:45:00Z">
              <w:tcPr>
                <w:tcW w:w="617" w:type="dxa"/>
              </w:tcPr>
            </w:tcPrChange>
          </w:tcPr>
          <w:p w14:paraId="1327EF2A" w14:textId="77777777" w:rsidR="004336E8" w:rsidRPr="006944E7" w:rsidRDefault="00317801" w:rsidP="00861143">
            <w:pPr>
              <w:jc w:val="center"/>
              <w:rPr>
                <w:ins w:id="399" w:author="alang" w:date="2012-03-27T21:44:00Z"/>
                <w:sz w:val="16"/>
                <w:szCs w:val="16"/>
                <w:rPrChange w:id="400" w:author="alang" w:date="2012-03-27T21:45:00Z">
                  <w:rPr>
                    <w:ins w:id="401" w:author="alang" w:date="2012-03-27T21:44:00Z"/>
                    <w:sz w:val="18"/>
                    <w:szCs w:val="18"/>
                  </w:rPr>
                </w:rPrChange>
              </w:rPr>
            </w:pPr>
            <w:ins w:id="402" w:author="alang" w:date="2012-03-27T21:44:00Z">
              <w:r w:rsidRPr="00317801">
                <w:rPr>
                  <w:sz w:val="16"/>
                  <w:szCs w:val="16"/>
                  <w:rPrChange w:id="403" w:author="alang" w:date="2012-03-27T21:45:00Z">
                    <w:rPr>
                      <w:sz w:val="18"/>
                      <w:szCs w:val="18"/>
                      <w:lang w:eastAsia="de-DE"/>
                    </w:rPr>
                  </w:rPrChange>
                </w:rPr>
                <w:t>2019</w:t>
              </w:r>
            </w:ins>
          </w:p>
        </w:tc>
        <w:tc>
          <w:tcPr>
            <w:tcW w:w="617" w:type="dxa"/>
            <w:tcPrChange w:id="404" w:author="alang" w:date="2012-03-27T21:45:00Z">
              <w:tcPr>
                <w:tcW w:w="617" w:type="dxa"/>
              </w:tcPr>
            </w:tcPrChange>
          </w:tcPr>
          <w:p w14:paraId="7E0ED9E6" w14:textId="77777777" w:rsidR="004336E8" w:rsidRPr="006944E7" w:rsidRDefault="00317801" w:rsidP="00861143">
            <w:pPr>
              <w:jc w:val="center"/>
              <w:rPr>
                <w:sz w:val="16"/>
                <w:szCs w:val="16"/>
                <w:rPrChange w:id="405" w:author="alang" w:date="2012-03-27T21:45:00Z">
                  <w:rPr>
                    <w:sz w:val="18"/>
                    <w:szCs w:val="18"/>
                  </w:rPr>
                </w:rPrChange>
              </w:rPr>
            </w:pPr>
            <w:ins w:id="406" w:author="alang" w:date="2012-03-27T21:44:00Z">
              <w:r w:rsidRPr="00317801">
                <w:rPr>
                  <w:sz w:val="16"/>
                  <w:szCs w:val="16"/>
                  <w:rPrChange w:id="407" w:author="alang" w:date="2012-03-27T21:45:00Z">
                    <w:rPr>
                      <w:sz w:val="18"/>
                      <w:szCs w:val="18"/>
                      <w:lang w:eastAsia="de-DE"/>
                    </w:rPr>
                  </w:rPrChange>
                </w:rPr>
                <w:t>2020</w:t>
              </w:r>
            </w:ins>
          </w:p>
        </w:tc>
      </w:tr>
    </w:tbl>
    <w:p w14:paraId="5B8E1BA4" w14:textId="77777777" w:rsidR="00BD7BC3" w:rsidRPr="006944E7" w:rsidRDefault="00BD7BC3" w:rsidP="00BD7BC3">
      <w:pPr>
        <w:pStyle w:val="Figure"/>
      </w:pPr>
      <w:bookmarkStart w:id="408" w:name="_Toc244956724"/>
      <w:r w:rsidRPr="006944E7">
        <w:t>Current and anticipated Radio Navigation Systems</w:t>
      </w:r>
      <w:bookmarkEnd w:id="408"/>
    </w:p>
    <w:p w14:paraId="75C73A3E" w14:textId="77777777" w:rsidR="00BD7BC3" w:rsidRDefault="00BD7BC3" w:rsidP="00BD7BC3">
      <w:pPr>
        <w:pStyle w:val="Heading2"/>
        <w:rPr>
          <w:lang w:eastAsia="en-GB"/>
        </w:rPr>
      </w:pPr>
      <w:bookmarkStart w:id="409" w:name="_Toc244956704"/>
      <w:proofErr w:type="spellStart"/>
      <w:proofErr w:type="gramStart"/>
      <w:r>
        <w:rPr>
          <w:lang w:eastAsia="en-GB"/>
        </w:rPr>
        <w:t>eLORAN</w:t>
      </w:r>
      <w:proofErr w:type="spellEnd"/>
      <w:proofErr w:type="gramEnd"/>
      <w:r>
        <w:rPr>
          <w:lang w:eastAsia="en-GB"/>
        </w:rPr>
        <w:t xml:space="preserve"> / CHAYKA</w:t>
      </w:r>
      <w:bookmarkEnd w:id="409"/>
    </w:p>
    <w:p w14:paraId="77124A4A" w14:textId="77777777" w:rsidR="00BD7BC3" w:rsidRDefault="00BD7BC3" w:rsidP="00BD7BC3">
      <w:pPr>
        <w:pStyle w:val="BodyText"/>
        <w:rPr>
          <w:lang w:eastAsia="en-GB"/>
        </w:rPr>
      </w:pPr>
      <w:r>
        <w:rPr>
          <w:lang w:eastAsia="en-GB"/>
        </w:rPr>
        <w:t xml:space="preserve">GNSS (in particular GPS) has become the primary means of navigation in many maritime applications. </w:t>
      </w:r>
      <w:r w:rsidR="007E33B8">
        <w:rPr>
          <w:lang w:eastAsia="en-GB"/>
        </w:rPr>
        <w:t xml:space="preserve"> </w:t>
      </w:r>
      <w:r>
        <w:rPr>
          <w:lang w:eastAsia="en-GB"/>
        </w:rPr>
        <w:t>However, the vulnerability of GNSS to accidental or deliberate interference is well known and the need for more than one position input to e-Navigation is recognised.</w:t>
      </w:r>
    </w:p>
    <w:p w14:paraId="13B8FD22" w14:textId="77777777" w:rsidR="00BD7BC3" w:rsidRDefault="00BD7BC3" w:rsidP="00BD7BC3">
      <w:pPr>
        <w:pStyle w:val="BodyText"/>
        <w:rPr>
          <w:lang w:eastAsia="en-GB"/>
        </w:rPr>
      </w:pPr>
      <w:r>
        <w:rPr>
          <w:lang w:eastAsia="en-GB"/>
        </w:rPr>
        <w:t>It is noted that Loran/</w:t>
      </w:r>
      <w:proofErr w:type="spellStart"/>
      <w:r>
        <w:rPr>
          <w:lang w:eastAsia="en-GB"/>
        </w:rPr>
        <w:t>Chayka</w:t>
      </w:r>
      <w:proofErr w:type="spellEnd"/>
      <w:r>
        <w:rPr>
          <w:lang w:eastAsia="en-GB"/>
        </w:rPr>
        <w:t xml:space="preserve"> is the only wide area terrestrial radio-navigation system currently available. </w:t>
      </w:r>
      <w:r w:rsidR="007E33B8">
        <w:rPr>
          <w:lang w:eastAsia="en-GB"/>
        </w:rPr>
        <w:t xml:space="preserve"> </w:t>
      </w:r>
      <w:r>
        <w:rPr>
          <w:lang w:eastAsia="en-GB"/>
        </w:rPr>
        <w:t>This system generally provides coverage including and exceeding the coastal phase of navigation and is usually provided by more than one administration working in partnership.</w:t>
      </w:r>
    </w:p>
    <w:p w14:paraId="3AD3CBC2" w14:textId="77777777" w:rsidR="00BD7BC3" w:rsidRDefault="00BD7BC3" w:rsidP="00BD7BC3">
      <w:pPr>
        <w:pStyle w:val="BodyText"/>
        <w:rPr>
          <w:lang w:eastAsia="en-GB"/>
        </w:rPr>
      </w:pPr>
      <w:r>
        <w:rPr>
          <w:lang w:eastAsia="en-GB"/>
        </w:rPr>
        <w:t xml:space="preserve">It is also noted that most countries with Loran facilities are now committed to retaining them for the foreseeable future as a backup or complement </w:t>
      </w:r>
      <w:r w:rsidR="005636B2">
        <w:rPr>
          <w:lang w:eastAsia="en-GB"/>
        </w:rPr>
        <w:t>to GNSS.</w:t>
      </w:r>
    </w:p>
    <w:p w14:paraId="6A3C931D" w14:textId="77777777" w:rsidR="00BD7BC3" w:rsidRDefault="00BD7BC3" w:rsidP="00BD7BC3">
      <w:pPr>
        <w:pStyle w:val="BodyText"/>
        <w:rPr>
          <w:lang w:eastAsia="en-GB"/>
        </w:rPr>
      </w:pPr>
      <w:r>
        <w:rPr>
          <w:lang w:eastAsia="en-GB"/>
        </w:rPr>
        <w:t>Members of IALA with Loran/</w:t>
      </w:r>
      <w:proofErr w:type="spellStart"/>
      <w:r>
        <w:rPr>
          <w:lang w:eastAsia="en-GB"/>
        </w:rPr>
        <w:t>Chayka</w:t>
      </w:r>
      <w:proofErr w:type="spellEnd"/>
      <w:r>
        <w:rPr>
          <w:lang w:eastAsia="en-GB"/>
        </w:rPr>
        <w:t xml:space="preserve"> facilities within their jurisdiction are encouraged to retain them in operation and make plans to upgrade them to eLoran capability, so that they can form part of the WWRNP.  IALA also encourages its Members to give full support to the development and standardisation of eLoran, so that the system can be recognised as a component of e</w:t>
      </w:r>
      <w:del w:id="410" w:author="alang" w:date="2012-03-27T21:23:00Z">
        <w:r w:rsidDel="00FD201E">
          <w:rPr>
            <w:lang w:eastAsia="en-GB"/>
          </w:rPr>
          <w:delText>-</w:delText>
        </w:r>
      </w:del>
      <w:ins w:id="411" w:author="alang" w:date="2012-03-27T21:23:00Z">
        <w:r w:rsidR="00FD201E">
          <w:rPr>
            <w:lang w:eastAsia="en-GB"/>
          </w:rPr>
          <w:noBreakHyphen/>
        </w:r>
      </w:ins>
      <w:r>
        <w:rPr>
          <w:lang w:eastAsia="en-GB"/>
        </w:rPr>
        <w:t>Navigation.  The necessary performance and technical standards are currently under development by RTCM Special Committee 127.</w:t>
      </w:r>
    </w:p>
    <w:p w14:paraId="30E49DDF" w14:textId="77777777" w:rsidR="00BD7BC3" w:rsidRDefault="00BD7BC3" w:rsidP="00BD7BC3">
      <w:pPr>
        <w:pStyle w:val="BodyText"/>
        <w:rPr>
          <w:lang w:eastAsia="en-GB"/>
        </w:rPr>
      </w:pPr>
      <w:r>
        <w:rPr>
          <w:lang w:eastAsia="en-GB"/>
        </w:rPr>
        <w:t>The key differences between existing systems and eLoran can be shown in tabular form:</w:t>
      </w:r>
    </w:p>
    <w:p w14:paraId="4D8941C9" w14:textId="77777777" w:rsidR="00BD7BC3" w:rsidRDefault="00206BF0" w:rsidP="00BD7BC3">
      <w:pPr>
        <w:pStyle w:val="Table"/>
      </w:pPr>
      <w:r>
        <w:br w:type="page"/>
      </w:r>
      <w:bookmarkStart w:id="412" w:name="_Toc244956720"/>
      <w:r w:rsidR="00BD7BC3" w:rsidRPr="00BD7BC3">
        <w:t>Key differences between existing systems and eLoran</w:t>
      </w:r>
      <w:bookmarkEnd w:id="412"/>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2834"/>
        <w:gridCol w:w="3969"/>
      </w:tblGrid>
      <w:tr w:rsidR="00BD7BC3" w14:paraId="18D82145" w14:textId="77777777">
        <w:tc>
          <w:tcPr>
            <w:tcW w:w="2944" w:type="dxa"/>
            <w:vAlign w:val="center"/>
          </w:tcPr>
          <w:p w14:paraId="25ADAAB1" w14:textId="77777777" w:rsidR="00BD7BC3" w:rsidRDefault="00BD7BC3" w:rsidP="00206BF0">
            <w:pPr>
              <w:spacing w:before="60" w:after="60"/>
              <w:ind w:left="142"/>
              <w:rPr>
                <w:b/>
                <w:sz w:val="20"/>
              </w:rPr>
            </w:pPr>
            <w:r>
              <w:rPr>
                <w:b/>
                <w:sz w:val="20"/>
              </w:rPr>
              <w:t>Feature</w:t>
            </w:r>
          </w:p>
        </w:tc>
        <w:tc>
          <w:tcPr>
            <w:tcW w:w="2834" w:type="dxa"/>
            <w:vAlign w:val="center"/>
          </w:tcPr>
          <w:p w14:paraId="127A06A5" w14:textId="77777777" w:rsidR="00BD7BC3" w:rsidRDefault="00BD7BC3" w:rsidP="00206BF0">
            <w:pPr>
              <w:spacing w:before="60" w:after="60"/>
              <w:ind w:left="33"/>
              <w:rPr>
                <w:b/>
                <w:sz w:val="20"/>
              </w:rPr>
            </w:pPr>
            <w:r>
              <w:rPr>
                <w:b/>
                <w:sz w:val="20"/>
              </w:rPr>
              <w:t xml:space="preserve">Existing Loran-C / </w:t>
            </w:r>
            <w:proofErr w:type="spellStart"/>
            <w:r>
              <w:rPr>
                <w:b/>
                <w:sz w:val="20"/>
              </w:rPr>
              <w:t>Chayka</w:t>
            </w:r>
            <w:proofErr w:type="spellEnd"/>
          </w:p>
        </w:tc>
        <w:tc>
          <w:tcPr>
            <w:tcW w:w="3969" w:type="dxa"/>
            <w:vAlign w:val="center"/>
          </w:tcPr>
          <w:p w14:paraId="6E5DA036" w14:textId="77777777" w:rsidR="00BD7BC3" w:rsidRDefault="00BD7BC3" w:rsidP="00206BF0">
            <w:pPr>
              <w:spacing w:before="60" w:after="60"/>
              <w:ind w:left="175"/>
              <w:rPr>
                <w:b/>
                <w:sz w:val="20"/>
              </w:rPr>
            </w:pPr>
            <w:r>
              <w:rPr>
                <w:b/>
                <w:sz w:val="20"/>
              </w:rPr>
              <w:t>eLoran</w:t>
            </w:r>
          </w:p>
        </w:tc>
      </w:tr>
      <w:tr w:rsidR="00BD7BC3" w14:paraId="360AC57B" w14:textId="77777777">
        <w:tc>
          <w:tcPr>
            <w:tcW w:w="2944" w:type="dxa"/>
            <w:vAlign w:val="center"/>
          </w:tcPr>
          <w:p w14:paraId="36810C0A" w14:textId="77777777" w:rsidR="00BD7BC3" w:rsidRDefault="00BD7BC3" w:rsidP="00206BF0">
            <w:pPr>
              <w:spacing w:before="60" w:after="60"/>
              <w:ind w:left="142"/>
              <w:jc w:val="left"/>
              <w:rPr>
                <w:sz w:val="20"/>
              </w:rPr>
            </w:pPr>
            <w:r>
              <w:rPr>
                <w:sz w:val="20"/>
              </w:rPr>
              <w:t>Transmitter</w:t>
            </w:r>
          </w:p>
        </w:tc>
        <w:tc>
          <w:tcPr>
            <w:tcW w:w="2834" w:type="dxa"/>
            <w:vAlign w:val="center"/>
          </w:tcPr>
          <w:p w14:paraId="0FB7A969" w14:textId="77777777" w:rsidR="00BD7BC3" w:rsidRDefault="00BD7BC3" w:rsidP="00206BF0">
            <w:pPr>
              <w:spacing w:before="60" w:after="60"/>
              <w:ind w:left="33"/>
              <w:jc w:val="left"/>
              <w:rPr>
                <w:sz w:val="20"/>
              </w:rPr>
            </w:pPr>
            <w:r>
              <w:rPr>
                <w:sz w:val="20"/>
              </w:rPr>
              <w:t>Tube or solid state</w:t>
            </w:r>
          </w:p>
        </w:tc>
        <w:tc>
          <w:tcPr>
            <w:tcW w:w="3969" w:type="dxa"/>
            <w:vAlign w:val="center"/>
          </w:tcPr>
          <w:p w14:paraId="13EAE974" w14:textId="77777777" w:rsidR="00BD7BC3" w:rsidRDefault="00BD7BC3" w:rsidP="00206BF0">
            <w:pPr>
              <w:spacing w:before="60" w:after="60"/>
              <w:ind w:left="175"/>
              <w:jc w:val="left"/>
              <w:rPr>
                <w:sz w:val="20"/>
              </w:rPr>
            </w:pPr>
            <w:r>
              <w:rPr>
                <w:sz w:val="20"/>
              </w:rPr>
              <w:t>Solid state</w:t>
            </w:r>
          </w:p>
        </w:tc>
      </w:tr>
      <w:tr w:rsidR="00BD7BC3" w14:paraId="44063845" w14:textId="77777777">
        <w:tc>
          <w:tcPr>
            <w:tcW w:w="2944" w:type="dxa"/>
            <w:vAlign w:val="center"/>
          </w:tcPr>
          <w:p w14:paraId="5646DE51" w14:textId="77777777" w:rsidR="00BD7BC3" w:rsidRDefault="00BD7BC3" w:rsidP="00206BF0">
            <w:pPr>
              <w:spacing w:before="60" w:after="60"/>
              <w:ind w:left="142"/>
              <w:jc w:val="left"/>
              <w:rPr>
                <w:sz w:val="20"/>
              </w:rPr>
            </w:pPr>
            <w:r>
              <w:rPr>
                <w:sz w:val="20"/>
              </w:rPr>
              <w:t>Timing control</w:t>
            </w:r>
          </w:p>
        </w:tc>
        <w:tc>
          <w:tcPr>
            <w:tcW w:w="2834" w:type="dxa"/>
            <w:vAlign w:val="center"/>
          </w:tcPr>
          <w:p w14:paraId="77CBB312" w14:textId="77777777" w:rsidR="00BD7BC3" w:rsidRDefault="00BD7BC3" w:rsidP="00206BF0">
            <w:pPr>
              <w:spacing w:before="60" w:after="60"/>
              <w:ind w:left="33"/>
              <w:jc w:val="left"/>
              <w:rPr>
                <w:sz w:val="20"/>
              </w:rPr>
            </w:pPr>
            <w:r>
              <w:rPr>
                <w:sz w:val="20"/>
              </w:rPr>
              <w:t>System Area Monitoring or Time of Emission control</w:t>
            </w:r>
          </w:p>
        </w:tc>
        <w:tc>
          <w:tcPr>
            <w:tcW w:w="3969" w:type="dxa"/>
            <w:vAlign w:val="center"/>
          </w:tcPr>
          <w:p w14:paraId="5CA1BE16" w14:textId="77777777" w:rsidR="00BD7BC3" w:rsidRDefault="00BD7BC3" w:rsidP="00206BF0">
            <w:pPr>
              <w:spacing w:before="60" w:after="60"/>
              <w:ind w:left="175"/>
              <w:jc w:val="left"/>
              <w:rPr>
                <w:sz w:val="20"/>
              </w:rPr>
            </w:pPr>
            <w:r>
              <w:rPr>
                <w:sz w:val="20"/>
              </w:rPr>
              <w:t>Time of Emission control</w:t>
            </w:r>
          </w:p>
        </w:tc>
      </w:tr>
      <w:tr w:rsidR="00BD7BC3" w14:paraId="4E6C71D8" w14:textId="77777777">
        <w:tc>
          <w:tcPr>
            <w:tcW w:w="2944" w:type="dxa"/>
            <w:vAlign w:val="center"/>
          </w:tcPr>
          <w:p w14:paraId="3DA98695" w14:textId="77777777" w:rsidR="00BD7BC3" w:rsidRDefault="00BD7BC3" w:rsidP="00206BF0">
            <w:pPr>
              <w:spacing w:before="60" w:after="60"/>
              <w:ind w:left="142"/>
              <w:jc w:val="left"/>
              <w:rPr>
                <w:sz w:val="20"/>
              </w:rPr>
            </w:pPr>
            <w:r>
              <w:rPr>
                <w:sz w:val="20"/>
              </w:rPr>
              <w:t>Chain Synchronisation</w:t>
            </w:r>
          </w:p>
        </w:tc>
        <w:tc>
          <w:tcPr>
            <w:tcW w:w="2834" w:type="dxa"/>
            <w:vAlign w:val="center"/>
          </w:tcPr>
          <w:p w14:paraId="2B9CE1F7" w14:textId="77777777" w:rsidR="00BD7BC3" w:rsidRDefault="00BD7BC3" w:rsidP="00206BF0">
            <w:pPr>
              <w:spacing w:before="60" w:after="60"/>
              <w:ind w:left="33"/>
              <w:jc w:val="left"/>
              <w:rPr>
                <w:sz w:val="20"/>
              </w:rPr>
            </w:pPr>
            <w:r>
              <w:rPr>
                <w:sz w:val="20"/>
              </w:rPr>
              <w:t>Chain controlled by Master Station</w:t>
            </w:r>
          </w:p>
        </w:tc>
        <w:tc>
          <w:tcPr>
            <w:tcW w:w="3969" w:type="dxa"/>
            <w:vAlign w:val="center"/>
          </w:tcPr>
          <w:p w14:paraId="3C95806C" w14:textId="77777777" w:rsidR="00BD7BC3" w:rsidRDefault="00BD7BC3" w:rsidP="00206BF0">
            <w:pPr>
              <w:spacing w:before="60" w:after="60"/>
              <w:ind w:left="175"/>
              <w:jc w:val="left"/>
              <w:rPr>
                <w:sz w:val="20"/>
              </w:rPr>
            </w:pPr>
            <w:r>
              <w:rPr>
                <w:sz w:val="20"/>
              </w:rPr>
              <w:t>Each transmitter linked to UTC</w:t>
            </w:r>
          </w:p>
        </w:tc>
      </w:tr>
      <w:tr w:rsidR="00BD7BC3" w14:paraId="3F320FD2" w14:textId="77777777">
        <w:tc>
          <w:tcPr>
            <w:tcW w:w="2944" w:type="dxa"/>
            <w:vAlign w:val="center"/>
          </w:tcPr>
          <w:p w14:paraId="315857AB" w14:textId="77777777" w:rsidR="00BD7BC3" w:rsidRDefault="00BD7BC3" w:rsidP="00206BF0">
            <w:pPr>
              <w:spacing w:before="60" w:after="60"/>
              <w:ind w:left="142"/>
              <w:jc w:val="left"/>
              <w:rPr>
                <w:sz w:val="20"/>
              </w:rPr>
            </w:pPr>
            <w:r>
              <w:rPr>
                <w:sz w:val="20"/>
              </w:rPr>
              <w:t>Data transmission</w:t>
            </w:r>
          </w:p>
        </w:tc>
        <w:tc>
          <w:tcPr>
            <w:tcW w:w="2834" w:type="dxa"/>
            <w:vAlign w:val="center"/>
          </w:tcPr>
          <w:p w14:paraId="2527F9B0" w14:textId="77777777" w:rsidR="00BD7BC3" w:rsidRDefault="00BD7BC3" w:rsidP="00206BF0">
            <w:pPr>
              <w:spacing w:before="60" w:after="60"/>
              <w:ind w:left="33"/>
              <w:jc w:val="left"/>
              <w:rPr>
                <w:sz w:val="20"/>
              </w:rPr>
            </w:pPr>
            <w:r>
              <w:rPr>
                <w:sz w:val="20"/>
              </w:rPr>
              <w:t xml:space="preserve">None or </w:t>
            </w:r>
            <w:proofErr w:type="spellStart"/>
            <w:r>
              <w:rPr>
                <w:sz w:val="20"/>
              </w:rPr>
              <w:t>Eurofix</w:t>
            </w:r>
            <w:proofErr w:type="spellEnd"/>
          </w:p>
        </w:tc>
        <w:tc>
          <w:tcPr>
            <w:tcW w:w="3969" w:type="dxa"/>
            <w:vAlign w:val="center"/>
          </w:tcPr>
          <w:p w14:paraId="09A2A21E" w14:textId="77777777" w:rsidR="00BD7BC3" w:rsidRDefault="00BD7BC3" w:rsidP="00206BF0">
            <w:pPr>
              <w:spacing w:before="60" w:after="60"/>
              <w:ind w:left="175"/>
              <w:jc w:val="left"/>
              <w:rPr>
                <w:sz w:val="20"/>
              </w:rPr>
            </w:pPr>
            <w:r>
              <w:rPr>
                <w:sz w:val="20"/>
              </w:rPr>
              <w:t>Loran data channel</w:t>
            </w:r>
          </w:p>
        </w:tc>
      </w:tr>
      <w:tr w:rsidR="00BD7BC3" w14:paraId="48149BEB" w14:textId="77777777">
        <w:tc>
          <w:tcPr>
            <w:tcW w:w="2944" w:type="dxa"/>
            <w:vAlign w:val="center"/>
          </w:tcPr>
          <w:p w14:paraId="7E95CA98" w14:textId="77777777" w:rsidR="00BD7BC3" w:rsidRDefault="00BD7BC3" w:rsidP="00206BF0">
            <w:pPr>
              <w:spacing w:before="60" w:after="60"/>
              <w:ind w:left="142"/>
              <w:jc w:val="left"/>
              <w:rPr>
                <w:sz w:val="20"/>
              </w:rPr>
            </w:pPr>
            <w:r>
              <w:rPr>
                <w:sz w:val="20"/>
              </w:rPr>
              <w:t>Receiver Mode</w:t>
            </w:r>
          </w:p>
        </w:tc>
        <w:tc>
          <w:tcPr>
            <w:tcW w:w="2834" w:type="dxa"/>
            <w:vAlign w:val="center"/>
          </w:tcPr>
          <w:p w14:paraId="538A2B38" w14:textId="77777777" w:rsidR="00BD7BC3" w:rsidRDefault="00BD7BC3" w:rsidP="00206BF0">
            <w:pPr>
              <w:spacing w:before="60" w:after="60"/>
              <w:ind w:left="33"/>
              <w:jc w:val="left"/>
              <w:rPr>
                <w:sz w:val="20"/>
              </w:rPr>
            </w:pPr>
            <w:r>
              <w:rPr>
                <w:sz w:val="20"/>
              </w:rPr>
              <w:t>Hyperbolic; Chain selection, manual or automatic</w:t>
            </w:r>
          </w:p>
        </w:tc>
        <w:tc>
          <w:tcPr>
            <w:tcW w:w="3969" w:type="dxa"/>
            <w:vAlign w:val="center"/>
          </w:tcPr>
          <w:p w14:paraId="76A8E2E0" w14:textId="77777777" w:rsidR="00BD7BC3" w:rsidRDefault="00BD7BC3" w:rsidP="00206BF0">
            <w:pPr>
              <w:spacing w:before="60" w:after="60"/>
              <w:ind w:left="175"/>
              <w:jc w:val="left"/>
              <w:rPr>
                <w:sz w:val="20"/>
              </w:rPr>
            </w:pPr>
            <w:r>
              <w:rPr>
                <w:sz w:val="20"/>
              </w:rPr>
              <w:t>Ranging; All-in-view</w:t>
            </w:r>
          </w:p>
        </w:tc>
      </w:tr>
      <w:tr w:rsidR="00BD7BC3" w14:paraId="0405BAD1" w14:textId="77777777">
        <w:tc>
          <w:tcPr>
            <w:tcW w:w="2944" w:type="dxa"/>
            <w:vAlign w:val="center"/>
          </w:tcPr>
          <w:p w14:paraId="59AE599D" w14:textId="77777777" w:rsidR="00BD7BC3" w:rsidRDefault="00BD7BC3" w:rsidP="00206BF0">
            <w:pPr>
              <w:spacing w:before="60" w:after="60"/>
              <w:ind w:left="142"/>
              <w:jc w:val="left"/>
              <w:rPr>
                <w:sz w:val="20"/>
              </w:rPr>
            </w:pPr>
            <w:r>
              <w:rPr>
                <w:sz w:val="20"/>
              </w:rPr>
              <w:t>Use of Additional Secondary Factor (ASF) corrections</w:t>
            </w:r>
          </w:p>
        </w:tc>
        <w:tc>
          <w:tcPr>
            <w:tcW w:w="2834" w:type="dxa"/>
            <w:vAlign w:val="center"/>
          </w:tcPr>
          <w:p w14:paraId="10B0D4AC" w14:textId="77777777" w:rsidR="00BD7BC3" w:rsidRDefault="00BD7BC3" w:rsidP="00206BF0">
            <w:pPr>
              <w:spacing w:before="60" w:after="60"/>
              <w:ind w:left="33"/>
              <w:jc w:val="left"/>
              <w:rPr>
                <w:sz w:val="20"/>
              </w:rPr>
            </w:pPr>
            <w:r>
              <w:rPr>
                <w:sz w:val="20"/>
              </w:rPr>
              <w:t>None or internal database</w:t>
            </w:r>
          </w:p>
        </w:tc>
        <w:tc>
          <w:tcPr>
            <w:tcW w:w="3969" w:type="dxa"/>
            <w:vAlign w:val="center"/>
          </w:tcPr>
          <w:p w14:paraId="6ADB8EE4" w14:textId="77777777" w:rsidR="00BD7BC3" w:rsidRDefault="00BD7BC3" w:rsidP="00206BF0">
            <w:pPr>
              <w:spacing w:before="60" w:after="60"/>
              <w:ind w:left="175"/>
              <w:jc w:val="left"/>
              <w:rPr>
                <w:sz w:val="20"/>
              </w:rPr>
            </w:pPr>
            <w:r>
              <w:rPr>
                <w:sz w:val="20"/>
              </w:rPr>
              <w:t>Database mapped within receiver</w:t>
            </w:r>
          </w:p>
        </w:tc>
      </w:tr>
      <w:tr w:rsidR="00BD7BC3" w14:paraId="78910A57" w14:textId="77777777">
        <w:tc>
          <w:tcPr>
            <w:tcW w:w="2944" w:type="dxa"/>
            <w:vAlign w:val="center"/>
          </w:tcPr>
          <w:p w14:paraId="6ADC8C4F" w14:textId="77777777" w:rsidR="00BD7BC3" w:rsidRDefault="00BD7BC3" w:rsidP="00206BF0">
            <w:pPr>
              <w:spacing w:before="60" w:after="60"/>
              <w:ind w:left="142"/>
              <w:jc w:val="left"/>
              <w:rPr>
                <w:sz w:val="20"/>
              </w:rPr>
            </w:pPr>
            <w:r>
              <w:rPr>
                <w:sz w:val="20"/>
              </w:rPr>
              <w:t>Differential Loran usage in port and port approach areas</w:t>
            </w:r>
          </w:p>
        </w:tc>
        <w:tc>
          <w:tcPr>
            <w:tcW w:w="2834" w:type="dxa"/>
            <w:vAlign w:val="center"/>
          </w:tcPr>
          <w:p w14:paraId="29FFAF3B" w14:textId="77777777" w:rsidR="00BD7BC3" w:rsidRDefault="00BD7BC3" w:rsidP="00206BF0">
            <w:pPr>
              <w:spacing w:before="60" w:after="60"/>
              <w:ind w:left="33"/>
              <w:jc w:val="left"/>
              <w:rPr>
                <w:sz w:val="20"/>
              </w:rPr>
            </w:pPr>
            <w:r>
              <w:rPr>
                <w:sz w:val="20"/>
              </w:rPr>
              <w:t>No</w:t>
            </w:r>
          </w:p>
        </w:tc>
        <w:tc>
          <w:tcPr>
            <w:tcW w:w="3969" w:type="dxa"/>
            <w:vAlign w:val="center"/>
          </w:tcPr>
          <w:p w14:paraId="50F24013" w14:textId="77777777" w:rsidR="00BD7BC3" w:rsidRDefault="00BD7BC3" w:rsidP="00206BF0">
            <w:pPr>
              <w:spacing w:before="60" w:after="60"/>
              <w:ind w:left="175"/>
              <w:jc w:val="left"/>
              <w:rPr>
                <w:sz w:val="20"/>
              </w:rPr>
            </w:pPr>
            <w:r>
              <w:rPr>
                <w:sz w:val="20"/>
              </w:rPr>
              <w:t>Yes</w:t>
            </w:r>
          </w:p>
        </w:tc>
      </w:tr>
      <w:tr w:rsidR="00BD7BC3" w14:paraId="7D4738CE" w14:textId="77777777">
        <w:tc>
          <w:tcPr>
            <w:tcW w:w="2944" w:type="dxa"/>
            <w:vAlign w:val="center"/>
          </w:tcPr>
          <w:p w14:paraId="6F46ABF4" w14:textId="77777777" w:rsidR="00BD7BC3" w:rsidRDefault="00BD7BC3" w:rsidP="00206BF0">
            <w:pPr>
              <w:spacing w:before="60" w:after="60"/>
              <w:ind w:left="142"/>
              <w:jc w:val="left"/>
              <w:rPr>
                <w:sz w:val="20"/>
              </w:rPr>
            </w:pPr>
            <w:r>
              <w:rPr>
                <w:sz w:val="20"/>
              </w:rPr>
              <w:t>Accuracy</w:t>
            </w:r>
          </w:p>
        </w:tc>
        <w:tc>
          <w:tcPr>
            <w:tcW w:w="2834" w:type="dxa"/>
            <w:vAlign w:val="center"/>
          </w:tcPr>
          <w:p w14:paraId="053FB5B1" w14:textId="77777777" w:rsidR="00BD7BC3" w:rsidRDefault="00BD7BC3" w:rsidP="00206BF0">
            <w:pPr>
              <w:spacing w:before="60" w:after="60"/>
              <w:ind w:left="33"/>
              <w:jc w:val="left"/>
              <w:rPr>
                <w:sz w:val="20"/>
              </w:rPr>
            </w:pPr>
            <w:r>
              <w:rPr>
                <w:sz w:val="20"/>
              </w:rPr>
              <w:t>Nominal 400m</w:t>
            </w:r>
          </w:p>
        </w:tc>
        <w:tc>
          <w:tcPr>
            <w:tcW w:w="3969" w:type="dxa"/>
            <w:vAlign w:val="center"/>
          </w:tcPr>
          <w:p w14:paraId="7829F920" w14:textId="77777777" w:rsidR="00BD7BC3" w:rsidRDefault="00BD7BC3" w:rsidP="00206BF0">
            <w:pPr>
              <w:spacing w:before="60" w:after="60"/>
              <w:ind w:left="175"/>
              <w:jc w:val="left"/>
              <w:rPr>
                <w:sz w:val="20"/>
              </w:rPr>
            </w:pPr>
            <w:r>
              <w:rPr>
                <w:sz w:val="20"/>
              </w:rPr>
              <w:t>8-20m where differential Loran corrections provided; &lt;100m elsewhere</w:t>
            </w:r>
          </w:p>
        </w:tc>
      </w:tr>
    </w:tbl>
    <w:p w14:paraId="305B4487" w14:textId="77777777" w:rsidR="00BD7BC3" w:rsidRDefault="00BD7BC3" w:rsidP="008544C8">
      <w:pPr>
        <w:pStyle w:val="BodyText"/>
        <w:rPr>
          <w:lang w:eastAsia="en-GB"/>
        </w:rPr>
      </w:pPr>
    </w:p>
    <w:p w14:paraId="3860B51A" w14:textId="77777777" w:rsidR="00BD7BC3" w:rsidRDefault="000B2F50" w:rsidP="000B2F50">
      <w:pPr>
        <w:pStyle w:val="Heading2"/>
        <w:rPr>
          <w:lang w:eastAsia="en-GB"/>
        </w:rPr>
      </w:pPr>
      <w:bookmarkStart w:id="413" w:name="_Toc244956705"/>
      <w:r>
        <w:rPr>
          <w:lang w:eastAsia="en-GB"/>
        </w:rPr>
        <w:t>VTS Radar</w:t>
      </w:r>
      <w:bookmarkEnd w:id="413"/>
    </w:p>
    <w:p w14:paraId="711079EA" w14:textId="77777777" w:rsidR="000B2F50" w:rsidRDefault="000B2F50" w:rsidP="000B2F50">
      <w:pPr>
        <w:pStyle w:val="BodyText"/>
        <w:rPr>
          <w:lang w:eastAsia="en-GB"/>
        </w:rPr>
      </w:pPr>
      <w:r>
        <w:rPr>
          <w:lang w:eastAsia="en-GB"/>
        </w:rPr>
        <w:t xml:space="preserve">VTS and Coastal Surveillance (CS) radars are of significant use, as they deliver non-cooperative target detection and tracking and do not rely on an external position fixing system. In contrast, AIS reports rely on the </w:t>
      </w:r>
      <w:proofErr w:type="spellStart"/>
      <w:r>
        <w:rPr>
          <w:lang w:eastAsia="en-GB"/>
        </w:rPr>
        <w:t>ship</w:t>
      </w:r>
      <w:del w:id="414" w:author="alang" w:date="2012-03-27T21:25:00Z">
        <w:r w:rsidDel="00094DC2">
          <w:rPr>
            <w:lang w:eastAsia="en-GB"/>
          </w:rPr>
          <w:delText>-</w:delText>
        </w:r>
      </w:del>
      <w:r>
        <w:rPr>
          <w:lang w:eastAsia="en-GB"/>
        </w:rPr>
        <w:t>borne</w:t>
      </w:r>
      <w:proofErr w:type="spellEnd"/>
      <w:r>
        <w:rPr>
          <w:lang w:eastAsia="en-GB"/>
        </w:rPr>
        <w:t xml:space="preserve"> AIS unit being turned on and configured correctly as well as on an external position fixing system.</w:t>
      </w:r>
    </w:p>
    <w:p w14:paraId="2021ED30" w14:textId="77777777" w:rsidR="000B2F50" w:rsidRDefault="000B2F50" w:rsidP="000B2F50">
      <w:pPr>
        <w:pStyle w:val="BodyText"/>
        <w:rPr>
          <w:lang w:eastAsia="en-GB"/>
        </w:rPr>
      </w:pPr>
      <w:r>
        <w:rPr>
          <w:lang w:eastAsia="en-GB"/>
        </w:rPr>
        <w:t>In case of primary position fixing system (GNSS) failure, VTS/CS radar can provide navigational information to a vessel, for example track information on radar targets.  It is also technically possible to transmit a complete situation image for a certain area, but this would require suitable user equipment and an allocated communications link.  VTS does not provide an alternative timing reference.</w:t>
      </w:r>
    </w:p>
    <w:p w14:paraId="5095028F" w14:textId="77777777" w:rsidR="000B2F50" w:rsidRDefault="000B2F50" w:rsidP="000B2F50">
      <w:pPr>
        <w:pStyle w:val="BodyText"/>
        <w:rPr>
          <w:lang w:eastAsia="en-GB"/>
        </w:rPr>
      </w:pPr>
      <w:r>
        <w:rPr>
          <w:lang w:eastAsia="en-GB"/>
        </w:rPr>
        <w:t>VTS/CS centres can monitor agreement between radar and AIS data and may communicate relevant alarms by manual or automatic means when disagreement occurs in critical areas.  This also includes radar targets with no corresponding AIS reports.</w:t>
      </w:r>
    </w:p>
    <w:p w14:paraId="7F9003A8" w14:textId="77777777" w:rsidR="000B2F50" w:rsidRDefault="000B2F50" w:rsidP="000B2F50">
      <w:pPr>
        <w:pStyle w:val="Heading2"/>
        <w:rPr>
          <w:lang w:eastAsia="en-GB"/>
        </w:rPr>
      </w:pPr>
      <w:bookmarkStart w:id="415" w:name="_Toc244956706"/>
      <w:r>
        <w:rPr>
          <w:lang w:eastAsia="en-GB"/>
        </w:rPr>
        <w:t xml:space="preserve">Radar and </w:t>
      </w:r>
      <w:proofErr w:type="spellStart"/>
      <w:r>
        <w:rPr>
          <w:lang w:eastAsia="en-GB"/>
        </w:rPr>
        <w:t>Racons</w:t>
      </w:r>
      <w:bookmarkEnd w:id="415"/>
      <w:proofErr w:type="spellEnd"/>
    </w:p>
    <w:p w14:paraId="52E950D2" w14:textId="77777777" w:rsidR="000B2F50" w:rsidRDefault="000B2F50" w:rsidP="000B2F50">
      <w:pPr>
        <w:pStyle w:val="Heading3"/>
      </w:pPr>
      <w:bookmarkStart w:id="416" w:name="_Toc244956707"/>
      <w:proofErr w:type="spellStart"/>
      <w:r>
        <w:t>Shipborne</w:t>
      </w:r>
      <w:proofErr w:type="spellEnd"/>
      <w:r>
        <w:t xml:space="preserve"> radars</w:t>
      </w:r>
      <w:bookmarkEnd w:id="416"/>
    </w:p>
    <w:p w14:paraId="5BCE6DD1" w14:textId="77777777" w:rsidR="000B2F50" w:rsidRDefault="000B2F50" w:rsidP="000B2F50">
      <w:pPr>
        <w:pStyle w:val="BodyText"/>
        <w:rPr>
          <w:lang w:eastAsia="en-GB"/>
        </w:rPr>
      </w:pPr>
      <w:r>
        <w:rPr>
          <w:lang w:eastAsia="en-GB"/>
        </w:rPr>
        <w:t xml:space="preserve">The IALA WWRNP does not address </w:t>
      </w:r>
      <w:proofErr w:type="spellStart"/>
      <w:r>
        <w:rPr>
          <w:lang w:eastAsia="en-GB"/>
        </w:rPr>
        <w:t>shipborne</w:t>
      </w:r>
      <w:proofErr w:type="spellEnd"/>
      <w:r>
        <w:rPr>
          <w:lang w:eastAsia="en-GB"/>
        </w:rPr>
        <w:t xml:space="preserve"> radars but the characteristics of the radars used onboard affect the use of radar </w:t>
      </w:r>
      <w:proofErr w:type="spellStart"/>
      <w:r>
        <w:rPr>
          <w:lang w:eastAsia="en-GB"/>
        </w:rPr>
        <w:t>Ato</w:t>
      </w:r>
      <w:r w:rsidR="007E33B8">
        <w:rPr>
          <w:lang w:eastAsia="en-GB"/>
        </w:rPr>
        <w:t>Ns</w:t>
      </w:r>
      <w:proofErr w:type="spellEnd"/>
      <w:r w:rsidR="007E33B8">
        <w:rPr>
          <w:lang w:eastAsia="en-GB"/>
        </w:rPr>
        <w:t xml:space="preserve"> (radar beacons or </w:t>
      </w:r>
      <w:proofErr w:type="spellStart"/>
      <w:r w:rsidR="007E33B8">
        <w:rPr>
          <w:lang w:eastAsia="en-GB"/>
        </w:rPr>
        <w:t>racons</w:t>
      </w:r>
      <w:proofErr w:type="spellEnd"/>
      <w:r w:rsidR="007E33B8">
        <w:rPr>
          <w:lang w:eastAsia="en-GB"/>
        </w:rPr>
        <w:t>).  New Technology</w:t>
      </w:r>
      <w:r>
        <w:rPr>
          <w:lang w:eastAsia="en-GB"/>
        </w:rPr>
        <w:t xml:space="preserve"> (NT) ra</w:t>
      </w:r>
      <w:r w:rsidR="007E33B8">
        <w:rPr>
          <w:lang w:eastAsia="en-GB"/>
        </w:rPr>
        <w:t xml:space="preserve">dars are now being manufactured. </w:t>
      </w:r>
      <w:r>
        <w:rPr>
          <w:lang w:eastAsia="en-GB"/>
        </w:rPr>
        <w:t xml:space="preserve"> Characteristics to be taken into account include the use of pulsed magnetron transmitters vs. solid state modulated pulse transmitters,</w:t>
      </w:r>
      <w:r w:rsidR="007E33B8">
        <w:rPr>
          <w:lang w:eastAsia="en-GB"/>
        </w:rPr>
        <w:t xml:space="preserve"> pulse compression, and use of raw</w:t>
      </w:r>
      <w:r>
        <w:rPr>
          <w:lang w:eastAsia="en-GB"/>
        </w:rPr>
        <w:t xml:space="preserve"> video vs. video processing to enhance small targets in clutter.  The operation of passive radar target enhancers i.e. reflectors is unlikely to be affected by a change in transmission and video processing technology.</w:t>
      </w:r>
    </w:p>
    <w:p w14:paraId="1957C97D" w14:textId="77777777" w:rsidR="000B2F50" w:rsidRDefault="000B2F50" w:rsidP="000B2F50">
      <w:pPr>
        <w:pStyle w:val="Heading3"/>
      </w:pPr>
      <w:bookmarkStart w:id="417" w:name="_Toc244956708"/>
      <w:r>
        <w:t>Radar map-matching / Radar tagging</w:t>
      </w:r>
      <w:bookmarkEnd w:id="417"/>
    </w:p>
    <w:p w14:paraId="57D97CBA" w14:textId="77777777" w:rsidR="000B2F50" w:rsidRDefault="000B2F50" w:rsidP="000B2F50">
      <w:pPr>
        <w:pStyle w:val="BodyText"/>
        <w:rPr>
          <w:lang w:eastAsia="en-GB"/>
        </w:rPr>
      </w:pPr>
      <w:r>
        <w:rPr>
          <w:lang w:eastAsia="en-GB"/>
        </w:rPr>
        <w:t xml:space="preserve">More sophisticated </w:t>
      </w:r>
      <w:proofErr w:type="spellStart"/>
      <w:r>
        <w:rPr>
          <w:lang w:eastAsia="en-GB"/>
        </w:rPr>
        <w:t>shipborne</w:t>
      </w:r>
      <w:proofErr w:type="spellEnd"/>
      <w:r>
        <w:rPr>
          <w:lang w:eastAsia="en-GB"/>
        </w:rPr>
        <w:t xml:space="preserve"> radars may incorporate a facility to locate the vessel by means of tagging of radar-conspicuous targets at known locations.  Correlation of a shoreline on radar can also be overlaid on an electronic chart display to give confidence in the position displayed on the latter, although the value of this technique varies with the radar conspicuity of the area. </w:t>
      </w:r>
    </w:p>
    <w:p w14:paraId="4D92CDE0" w14:textId="77777777" w:rsidR="000B2F50" w:rsidRDefault="000B2F50" w:rsidP="000B2F50">
      <w:pPr>
        <w:pStyle w:val="Heading3"/>
      </w:pPr>
      <w:bookmarkStart w:id="418" w:name="_Toc244956709"/>
      <w:proofErr w:type="spellStart"/>
      <w:r>
        <w:t>Racons</w:t>
      </w:r>
      <w:bookmarkEnd w:id="418"/>
      <w:proofErr w:type="spellEnd"/>
    </w:p>
    <w:p w14:paraId="13F0F035" w14:textId="77777777" w:rsidR="000B2F50" w:rsidRDefault="000B2F50" w:rsidP="000B2F50">
      <w:pPr>
        <w:pStyle w:val="BodyText"/>
        <w:rPr>
          <w:lang w:eastAsia="en-GB"/>
        </w:rPr>
      </w:pPr>
      <w:r>
        <w:rPr>
          <w:lang w:eastAsia="en-GB"/>
        </w:rPr>
        <w:t xml:space="preserve">Uniquely identifiable </w:t>
      </w:r>
      <w:proofErr w:type="spellStart"/>
      <w:r>
        <w:rPr>
          <w:lang w:eastAsia="en-GB"/>
        </w:rPr>
        <w:t>racons</w:t>
      </w:r>
      <w:proofErr w:type="spellEnd"/>
      <w:r>
        <w:rPr>
          <w:lang w:eastAsia="en-GB"/>
        </w:rPr>
        <w:t xml:space="preserve"> are highly important when navigating in low visibility conditions, in the night or under adverse weather conditions.  </w:t>
      </w:r>
      <w:proofErr w:type="spellStart"/>
      <w:r>
        <w:rPr>
          <w:lang w:eastAsia="en-GB"/>
        </w:rPr>
        <w:t>Racons</w:t>
      </w:r>
      <w:proofErr w:type="spellEnd"/>
      <w:r>
        <w:rPr>
          <w:lang w:eastAsia="en-GB"/>
        </w:rPr>
        <w:t xml:space="preserve"> only rely on the excitation of the </w:t>
      </w:r>
      <w:proofErr w:type="spellStart"/>
      <w:r>
        <w:rPr>
          <w:lang w:eastAsia="en-GB"/>
        </w:rPr>
        <w:t>shipborne</w:t>
      </w:r>
      <w:proofErr w:type="spellEnd"/>
      <w:r>
        <w:rPr>
          <w:lang w:eastAsia="en-GB"/>
        </w:rPr>
        <w:t xml:space="preserve"> radar; in contrast AIS </w:t>
      </w:r>
      <w:proofErr w:type="spellStart"/>
      <w:r>
        <w:rPr>
          <w:lang w:eastAsia="en-GB"/>
        </w:rPr>
        <w:t>AtoNs</w:t>
      </w:r>
      <w:proofErr w:type="spellEnd"/>
      <w:r>
        <w:rPr>
          <w:lang w:eastAsia="en-GB"/>
        </w:rPr>
        <w:t xml:space="preserve"> rely on an external position fixing system.  However, </w:t>
      </w:r>
      <w:proofErr w:type="spellStart"/>
      <w:r>
        <w:rPr>
          <w:lang w:eastAsia="en-GB"/>
        </w:rPr>
        <w:t>Racons</w:t>
      </w:r>
      <w:proofErr w:type="spellEnd"/>
      <w:r>
        <w:rPr>
          <w:lang w:eastAsia="en-GB"/>
        </w:rPr>
        <w:t xml:space="preserve"> are not PNT systems, since they do not provide a timing reference.</w:t>
      </w:r>
    </w:p>
    <w:p w14:paraId="1D3BCEF6" w14:textId="77777777" w:rsidR="000B2F50" w:rsidRDefault="000B2F50" w:rsidP="000B2F50">
      <w:pPr>
        <w:pStyle w:val="BodyText"/>
        <w:rPr>
          <w:lang w:eastAsia="en-GB"/>
        </w:rPr>
      </w:pPr>
      <w:r>
        <w:rPr>
          <w:lang w:eastAsia="en-GB"/>
        </w:rPr>
        <w:t xml:space="preserve">When applying solid state transmitters, excitation range of traditional </w:t>
      </w:r>
      <w:proofErr w:type="spellStart"/>
      <w:r>
        <w:rPr>
          <w:lang w:eastAsia="en-GB"/>
        </w:rPr>
        <w:t>racons</w:t>
      </w:r>
      <w:proofErr w:type="spellEnd"/>
      <w:r>
        <w:rPr>
          <w:lang w:eastAsia="en-GB"/>
        </w:rPr>
        <w:t xml:space="preserve"> will diminish because of lower maximum transmitted power.  Racon response may disappear (or at least be attenuated) in the video processing.  The development of </w:t>
      </w:r>
      <w:proofErr w:type="spellStart"/>
      <w:r>
        <w:rPr>
          <w:lang w:eastAsia="en-GB"/>
        </w:rPr>
        <w:t>racons</w:t>
      </w:r>
      <w:proofErr w:type="spellEnd"/>
      <w:r>
        <w:rPr>
          <w:lang w:eastAsia="en-GB"/>
        </w:rPr>
        <w:t xml:space="preserve"> with responses focussed towards NT radars would be beneficial.</w:t>
      </w:r>
    </w:p>
    <w:p w14:paraId="1A7F8591" w14:textId="77777777" w:rsidR="000B2F50" w:rsidRDefault="000B2F50" w:rsidP="000B2F50">
      <w:pPr>
        <w:pStyle w:val="Heading2"/>
        <w:rPr>
          <w:lang w:eastAsia="en-GB"/>
        </w:rPr>
      </w:pPr>
      <w:bookmarkStart w:id="419" w:name="_Toc244956710"/>
      <w:r>
        <w:rPr>
          <w:lang w:eastAsia="en-GB"/>
        </w:rPr>
        <w:t>Automatic Identification System (AIS)</w:t>
      </w:r>
      <w:bookmarkEnd w:id="419"/>
    </w:p>
    <w:p w14:paraId="2933C91E" w14:textId="77777777" w:rsidR="000B2F50" w:rsidRDefault="000B2F50" w:rsidP="000B2F50">
      <w:pPr>
        <w:pStyle w:val="BodyText"/>
        <w:rPr>
          <w:lang w:eastAsia="en-GB"/>
        </w:rPr>
      </w:pPr>
      <w:r>
        <w:rPr>
          <w:lang w:eastAsia="en-GB"/>
        </w:rPr>
        <w:t>AIS can also be applied to Aids to Navigation (AtoN) to improve and enhance services provided to mariners.</w:t>
      </w:r>
    </w:p>
    <w:p w14:paraId="42B75BA4" w14:textId="77777777" w:rsidR="000B2F50" w:rsidRDefault="000B2F50" w:rsidP="000B2F50">
      <w:pPr>
        <w:pStyle w:val="BodyText"/>
        <w:rPr>
          <w:lang w:eastAsia="en-GB"/>
        </w:rPr>
      </w:pPr>
      <w:r>
        <w:rPr>
          <w:lang w:eastAsia="en-GB"/>
        </w:rPr>
        <w:t xml:space="preserve">A special type of Automatic Identification System (AIS) station fitted to an Aid to Navigation (AtoN AIS) can provide a positive identification of the aid. </w:t>
      </w:r>
      <w:r w:rsidR="00001B74">
        <w:rPr>
          <w:lang w:eastAsia="en-GB"/>
        </w:rPr>
        <w:t xml:space="preserve"> </w:t>
      </w:r>
      <w:r>
        <w:rPr>
          <w:lang w:eastAsia="en-GB"/>
        </w:rPr>
        <w:t>Furthermore it can</w:t>
      </w:r>
      <w:r w:rsidR="007E33B8">
        <w:rPr>
          <w:lang w:eastAsia="en-GB"/>
        </w:rPr>
        <w:t xml:space="preserve"> provide</w:t>
      </w:r>
      <w:r>
        <w:rPr>
          <w:lang w:eastAsia="en-GB"/>
        </w:rPr>
        <w:t>:</w:t>
      </w:r>
    </w:p>
    <w:p w14:paraId="0F4370F5" w14:textId="77777777" w:rsidR="000B2F50" w:rsidRDefault="000B2F50" w:rsidP="000B2F50">
      <w:pPr>
        <w:pStyle w:val="Bullet1"/>
      </w:pPr>
      <w:r>
        <w:t>the position and identity of floating AtoN (i.e. buoys) by transmitting current position and monitoring whether they are on station (Message 21);</w:t>
      </w:r>
    </w:p>
    <w:p w14:paraId="29511A55" w14:textId="77777777" w:rsidR="000B2F50" w:rsidRDefault="000B2F50" w:rsidP="000B2F50">
      <w:pPr>
        <w:pStyle w:val="Bullet1"/>
      </w:pPr>
      <w:r>
        <w:t>real-time information for performance monitoring, including state of ‘health’ (Message 6);</w:t>
      </w:r>
    </w:p>
    <w:p w14:paraId="276BF29E" w14:textId="77777777" w:rsidR="000B2F50" w:rsidRDefault="000B2F50" w:rsidP="000B2F50">
      <w:pPr>
        <w:pStyle w:val="Bullet1"/>
      </w:pPr>
      <w:proofErr w:type="gramStart"/>
      <w:r>
        <w:t>additional</w:t>
      </w:r>
      <w:proofErr w:type="gramEnd"/>
      <w:r>
        <w:t xml:space="preserve"> information such as actual tidal height and local weather to surrounding ships or to a shore authority (Message 8).</w:t>
      </w:r>
    </w:p>
    <w:p w14:paraId="734752AA" w14:textId="77777777" w:rsidR="000B2F50" w:rsidRDefault="000B2F50" w:rsidP="000B2F50">
      <w:pPr>
        <w:pStyle w:val="BodyText"/>
        <w:rPr>
          <w:lang w:eastAsia="en-GB"/>
        </w:rPr>
      </w:pPr>
      <w:r>
        <w:rPr>
          <w:lang w:eastAsia="en-GB"/>
        </w:rPr>
        <w:t>The AIS service may also enhance and complement Aids to Navigation functionality by providing:</w:t>
      </w:r>
    </w:p>
    <w:p w14:paraId="123B379A" w14:textId="77777777" w:rsidR="000B2F50" w:rsidRPr="000B2F50" w:rsidRDefault="007E33B8" w:rsidP="000B2F50">
      <w:pPr>
        <w:pStyle w:val="Bullet1"/>
      </w:pPr>
      <w:r>
        <w:t>s</w:t>
      </w:r>
      <w:r w:rsidR="000B2F50" w:rsidRPr="000B2F50">
        <w:t>ynthetic AIS AtoN</w:t>
      </w:r>
      <w:r w:rsidR="000B2F50">
        <w:t>;</w:t>
      </w:r>
    </w:p>
    <w:p w14:paraId="04D0BB88" w14:textId="77777777" w:rsidR="000B2F50" w:rsidRDefault="007E33B8" w:rsidP="000B2F50">
      <w:pPr>
        <w:pStyle w:val="Bullet1"/>
      </w:pPr>
      <w:proofErr w:type="gramStart"/>
      <w:r>
        <w:t>v</w:t>
      </w:r>
      <w:r w:rsidR="000B2F50" w:rsidRPr="000B2F50">
        <w:t>irtual</w:t>
      </w:r>
      <w:proofErr w:type="gramEnd"/>
      <w:r w:rsidR="000B2F50" w:rsidRPr="000B2F50">
        <w:t xml:space="preserve"> AIS Ato</w:t>
      </w:r>
      <w:r w:rsidR="000B2F50">
        <w:t>N.</w:t>
      </w:r>
    </w:p>
    <w:p w14:paraId="56B706CE" w14:textId="77777777" w:rsidR="000B2F50" w:rsidRDefault="000B2F50" w:rsidP="000B2F50">
      <w:pPr>
        <w:pStyle w:val="BodyText"/>
        <w:rPr>
          <w:lang w:eastAsia="en-GB"/>
        </w:rPr>
      </w:pPr>
      <w:r>
        <w:rPr>
          <w:lang w:eastAsia="en-GB"/>
        </w:rPr>
        <w:t>It should be noted that AIS is essentially a communications system, not a PNT system, and only provides position information obtained from another source (e.g. GPS).  Further developments in AIS Technology are anticipated.</w:t>
      </w:r>
    </w:p>
    <w:p w14:paraId="468CE1BB" w14:textId="77777777" w:rsidR="000B2F50" w:rsidRDefault="000B2F50" w:rsidP="000B2F50">
      <w:pPr>
        <w:pStyle w:val="Heading2"/>
        <w:rPr>
          <w:lang w:eastAsia="en-GB"/>
        </w:rPr>
      </w:pPr>
      <w:bookmarkStart w:id="420" w:name="_Toc244956711"/>
      <w:r>
        <w:rPr>
          <w:lang w:eastAsia="en-GB"/>
        </w:rPr>
        <w:t>Future Systems (New Functionality of Existing Systems)</w:t>
      </w:r>
      <w:bookmarkEnd w:id="420"/>
    </w:p>
    <w:p w14:paraId="25BC950F" w14:textId="77777777" w:rsidR="000B2F50" w:rsidRDefault="000B2F50" w:rsidP="000B2F50">
      <w:pPr>
        <w:pStyle w:val="Heading3"/>
      </w:pPr>
      <w:bookmarkStart w:id="421" w:name="_Toc244956712"/>
      <w:r>
        <w:t>Future systems (R-Mode on MF beacon and AIS)</w:t>
      </w:r>
      <w:bookmarkEnd w:id="421"/>
    </w:p>
    <w:p w14:paraId="4EAF16EC" w14:textId="77777777" w:rsidR="000B2F50" w:rsidRDefault="000B2F50" w:rsidP="000B2F50">
      <w:pPr>
        <w:pStyle w:val="BodyText"/>
        <w:rPr>
          <w:lang w:eastAsia="en-GB"/>
        </w:rPr>
      </w:pPr>
      <w:r>
        <w:rPr>
          <w:lang w:eastAsia="en-GB"/>
        </w:rPr>
        <w:t>At present the two maritime systems with widespread distribution, namely the IALA MF beacon system and the AIS Services, would be candidates for modification to add R-mode functionality.</w:t>
      </w:r>
    </w:p>
    <w:p w14:paraId="2E0F3799" w14:textId="77777777" w:rsidR="000B2F50" w:rsidRDefault="000B2F50" w:rsidP="000B2F50">
      <w:pPr>
        <w:pStyle w:val="BodyText"/>
        <w:rPr>
          <w:lang w:eastAsia="en-GB"/>
        </w:rPr>
      </w:pPr>
      <w:r>
        <w:rPr>
          <w:lang w:eastAsia="en-GB"/>
        </w:rPr>
        <w:t xml:space="preserve">The proposed functionality of the Ranging-Mode is the provision of timing information from shore to ship.  The shipboard radio receiver may then calculate a distance (range) to the transmitter. </w:t>
      </w:r>
      <w:r w:rsidR="00151B9B">
        <w:rPr>
          <w:lang w:eastAsia="en-GB"/>
        </w:rPr>
        <w:t xml:space="preserve"> </w:t>
      </w:r>
      <w:r>
        <w:rPr>
          <w:lang w:eastAsia="en-GB"/>
        </w:rPr>
        <w:t>Using several such calculations from a number of different transmissions, the shipboard equipment is able to calculate the ship position.  Coverage, geometry and interference questions would need to be investigated.</w:t>
      </w:r>
    </w:p>
    <w:p w14:paraId="18D4B696" w14:textId="77777777" w:rsidR="000B2F50" w:rsidRDefault="000B2F50" w:rsidP="000B2F50">
      <w:pPr>
        <w:pStyle w:val="BodyText"/>
        <w:rPr>
          <w:lang w:eastAsia="en-GB"/>
        </w:rPr>
      </w:pPr>
      <w:r>
        <w:rPr>
          <w:lang w:eastAsia="en-GB"/>
        </w:rPr>
        <w:t>The provision of R-Mode services via MF or VHF transmissions would require the availability of an accurate non-GNSS timing source at the transmitter.  This could be provided by high stability clocks at each station, however this would be expensive and it is more likely that this would be sourced from a low frequency radio time clock or eLoran.</w:t>
      </w:r>
    </w:p>
    <w:p w14:paraId="336D4F57" w14:textId="77777777" w:rsidR="000B2F50" w:rsidRDefault="000B2F50" w:rsidP="000B2F50">
      <w:pPr>
        <w:pStyle w:val="Heading1"/>
      </w:pPr>
      <w:bookmarkStart w:id="422" w:name="_Toc244956713"/>
      <w:r>
        <w:t>nON-rADIO pOSITION fIXING</w:t>
      </w:r>
      <w:bookmarkEnd w:id="422"/>
    </w:p>
    <w:p w14:paraId="038994F3" w14:textId="77777777" w:rsidR="000B2F50" w:rsidRDefault="000B2F50" w:rsidP="000B2F50">
      <w:pPr>
        <w:pStyle w:val="BodyText"/>
        <w:rPr>
          <w:lang w:eastAsia="en-GB"/>
        </w:rPr>
      </w:pPr>
      <w:r>
        <w:rPr>
          <w:lang w:eastAsia="en-GB"/>
        </w:rPr>
        <w:t xml:space="preserve">Loss of GNSS position and time inputs may render AIS and ECDIS unusable.  Therefore it could be </w:t>
      </w:r>
      <w:ins w:id="423" w:author="Nick Ward" w:date="2011-10-03T17:54:00Z">
        <w:r w:rsidR="007E1628">
          <w:rPr>
            <w:lang w:eastAsia="en-GB"/>
          </w:rPr>
          <w:t>advantageous</w:t>
        </w:r>
      </w:ins>
      <w:del w:id="424" w:author="Nick Ward" w:date="2011-10-03T17:54:00Z">
        <w:r w:rsidDel="007E1628">
          <w:rPr>
            <w:lang w:eastAsia="en-GB"/>
          </w:rPr>
          <w:delText>essentia</w:delText>
        </w:r>
      </w:del>
      <w:del w:id="425" w:author="Nick Ward" w:date="2011-10-03T17:55:00Z">
        <w:r w:rsidDel="007E1628">
          <w:rPr>
            <w:lang w:eastAsia="en-GB"/>
          </w:rPr>
          <w:delText>l</w:delText>
        </w:r>
      </w:del>
      <w:r>
        <w:rPr>
          <w:lang w:eastAsia="en-GB"/>
        </w:rPr>
        <w:t xml:space="preserve"> to use a backup system based on </w:t>
      </w:r>
      <w:ins w:id="426" w:author="Nick Ward" w:date="2011-10-03T17:55:00Z">
        <w:r w:rsidR="007E1628">
          <w:rPr>
            <w:lang w:eastAsia="en-GB"/>
          </w:rPr>
          <w:t>inertial systems</w:t>
        </w:r>
      </w:ins>
      <w:del w:id="427" w:author="Nick Ward" w:date="2011-10-03T17:55:00Z">
        <w:r w:rsidDel="007E1628">
          <w:rPr>
            <w:lang w:eastAsia="en-GB"/>
          </w:rPr>
          <w:delText>INS</w:delText>
        </w:r>
      </w:del>
      <w:r>
        <w:rPr>
          <w:lang w:eastAsia="en-GB"/>
        </w:rPr>
        <w:t xml:space="preserve"> which is able to continue providing an electronic position with a similar level of accuracy for a specified time period.</w:t>
      </w:r>
    </w:p>
    <w:p w14:paraId="5023E7AC" w14:textId="77777777" w:rsidR="000B2F50" w:rsidRDefault="000B2F50" w:rsidP="000B2F50">
      <w:pPr>
        <w:pStyle w:val="BodyText"/>
        <w:rPr>
          <w:lang w:eastAsia="en-GB"/>
        </w:rPr>
      </w:pPr>
      <w:r>
        <w:rPr>
          <w:lang w:eastAsia="en-GB"/>
        </w:rPr>
        <w:t>Inertial navigation is a self-contained navigation technique in which measurements provided by accelerometers and gyroscopes are used to track the position and attitude of an object relative to a known starting point.</w:t>
      </w:r>
    </w:p>
    <w:p w14:paraId="0C7B9092" w14:textId="77777777" w:rsidR="000B2F50" w:rsidRDefault="000B2F50" w:rsidP="000B2F50">
      <w:pPr>
        <w:pStyle w:val="BodyText"/>
        <w:rPr>
          <w:lang w:eastAsia="en-GB"/>
        </w:rPr>
      </w:pPr>
      <w:r>
        <w:rPr>
          <w:lang w:eastAsia="en-GB"/>
        </w:rPr>
        <w:t xml:space="preserve">The performance and costs of </w:t>
      </w:r>
      <w:del w:id="428" w:author="Nick Ward" w:date="2011-10-03T18:06:00Z">
        <w:r w:rsidDel="00EB0098">
          <w:rPr>
            <w:lang w:eastAsia="en-GB"/>
          </w:rPr>
          <w:delText>the INS</w:delText>
        </w:r>
      </w:del>
      <w:ins w:id="429" w:author="Nick Ward" w:date="2011-10-03T18:06:00Z">
        <w:r w:rsidR="00EB0098">
          <w:rPr>
            <w:lang w:eastAsia="en-GB"/>
          </w:rPr>
          <w:t>inertial systems</w:t>
        </w:r>
      </w:ins>
      <w:r>
        <w:rPr>
          <w:lang w:eastAsia="en-GB"/>
        </w:rPr>
        <w:t xml:space="preserve"> heavily depend</w:t>
      </w:r>
      <w:del w:id="430" w:author="Nick Ward" w:date="2011-10-03T18:06:00Z">
        <w:r w:rsidDel="00EB0098">
          <w:rPr>
            <w:lang w:eastAsia="en-GB"/>
          </w:rPr>
          <w:delText>s</w:delText>
        </w:r>
      </w:del>
      <w:r>
        <w:rPr>
          <w:lang w:eastAsia="en-GB"/>
        </w:rPr>
        <w:t xml:space="preserve"> on the different available technologies.</w:t>
      </w:r>
    </w:p>
    <w:p w14:paraId="7B65F7C5" w14:textId="77777777" w:rsidR="000B2F50" w:rsidRDefault="000B2F50" w:rsidP="000B2F50">
      <w:pPr>
        <w:pStyle w:val="BodyText"/>
        <w:rPr>
          <w:lang w:eastAsia="en-GB"/>
        </w:rPr>
      </w:pPr>
      <w:r>
        <w:rPr>
          <w:lang w:eastAsia="en-GB"/>
        </w:rPr>
        <w:t xml:space="preserve">At the current stage even high grade </w:t>
      </w:r>
      <w:ins w:id="431" w:author="Nick Ward" w:date="2011-10-03T18:06:00Z">
        <w:r w:rsidR="00EB0098">
          <w:rPr>
            <w:lang w:eastAsia="en-GB"/>
          </w:rPr>
          <w:t>inertial systems</w:t>
        </w:r>
      </w:ins>
      <w:del w:id="432" w:author="Nick Ward" w:date="2011-10-03T18:06:00Z">
        <w:r w:rsidDel="00EB0098">
          <w:rPr>
            <w:lang w:eastAsia="en-GB"/>
          </w:rPr>
          <w:delText>INS</w:delText>
        </w:r>
      </w:del>
      <w:r>
        <w:rPr>
          <w:lang w:eastAsia="en-GB"/>
        </w:rPr>
        <w:t xml:space="preserve"> cannot be considered as a primary backup to GNSS positioning sensors.</w:t>
      </w:r>
    </w:p>
    <w:p w14:paraId="11DF2C64" w14:textId="77777777" w:rsidR="000B2F50" w:rsidRDefault="000B2F50" w:rsidP="000B2F50">
      <w:pPr>
        <w:pStyle w:val="BodyText"/>
        <w:rPr>
          <w:lang w:eastAsia="en-GB"/>
        </w:rPr>
      </w:pPr>
      <w:r>
        <w:rPr>
          <w:lang w:eastAsia="en-GB"/>
        </w:rPr>
        <w:t xml:space="preserve">It is necessary to integrate </w:t>
      </w:r>
      <w:ins w:id="433" w:author="Nick Ward" w:date="2011-10-03T18:07:00Z">
        <w:r w:rsidR="00EB0098">
          <w:rPr>
            <w:lang w:eastAsia="en-GB"/>
          </w:rPr>
          <w:t>inertial systems</w:t>
        </w:r>
      </w:ins>
      <w:del w:id="434" w:author="Nick Ward" w:date="2011-10-03T18:07:00Z">
        <w:r w:rsidDel="00EB0098">
          <w:rPr>
            <w:lang w:eastAsia="en-GB"/>
          </w:rPr>
          <w:delText>INS</w:delText>
        </w:r>
      </w:del>
      <w:r>
        <w:rPr>
          <w:lang w:eastAsia="en-GB"/>
        </w:rPr>
        <w:t xml:space="preserve"> with other sensors like speed log, magnetic sensors or with GNSS to compensate for the drift in positioning errors.</w:t>
      </w:r>
    </w:p>
    <w:p w14:paraId="39B6BA7E" w14:textId="77777777" w:rsidR="000B2F50" w:rsidRDefault="000B2F50" w:rsidP="000B2F50">
      <w:pPr>
        <w:pStyle w:val="BodyText"/>
        <w:rPr>
          <w:lang w:eastAsia="en-GB"/>
        </w:rPr>
      </w:pPr>
      <w:r>
        <w:rPr>
          <w:lang w:eastAsia="en-GB"/>
        </w:rPr>
        <w:t>However, low-cost inertial systems are developing and it is possible that in future their performance may make them useful as a short-term backup and they may also have a role in improving integrity and position stability.</w:t>
      </w:r>
    </w:p>
    <w:p w14:paraId="321D3629" w14:textId="77777777" w:rsidR="000B2F50" w:rsidRDefault="000B2F50" w:rsidP="000B2F50">
      <w:pPr>
        <w:pStyle w:val="BodyText"/>
        <w:rPr>
          <w:lang w:eastAsia="en-GB"/>
        </w:rPr>
      </w:pPr>
      <w:r>
        <w:rPr>
          <w:lang w:eastAsia="en-GB"/>
        </w:rPr>
        <w:t>Inertial systems are already used in combination with GNSS on some vessels for specialised applications, such as hydrographic survey, where the short-term stability of position is valuable.</w:t>
      </w:r>
    </w:p>
    <w:p w14:paraId="25B39A30" w14:textId="77777777" w:rsidR="000B2F50" w:rsidRDefault="000B2F50" w:rsidP="000B2F50">
      <w:pPr>
        <w:pStyle w:val="Heading2"/>
        <w:rPr>
          <w:lang w:eastAsia="en-GB"/>
        </w:rPr>
      </w:pPr>
      <w:bookmarkStart w:id="435" w:name="_Toc244956714"/>
      <w:r>
        <w:rPr>
          <w:lang w:eastAsia="en-GB"/>
        </w:rPr>
        <w:t>Integration of visual information</w:t>
      </w:r>
      <w:bookmarkEnd w:id="435"/>
    </w:p>
    <w:p w14:paraId="762EEE5D" w14:textId="77777777" w:rsidR="000A5418" w:rsidRDefault="000A5418" w:rsidP="000A5418">
      <w:pPr>
        <w:pStyle w:val="BodyText"/>
        <w:rPr>
          <w:lang w:eastAsia="en-GB"/>
        </w:rPr>
      </w:pPr>
      <w:r>
        <w:rPr>
          <w:lang w:eastAsia="en-GB"/>
        </w:rPr>
        <w:t xml:space="preserve">An ‘electronic </w:t>
      </w:r>
      <w:proofErr w:type="spellStart"/>
      <w:r>
        <w:rPr>
          <w:lang w:eastAsia="en-GB"/>
        </w:rPr>
        <w:t>pelorus</w:t>
      </w:r>
      <w:proofErr w:type="spellEnd"/>
      <w:r>
        <w:rPr>
          <w:lang w:eastAsia="en-GB"/>
        </w:rPr>
        <w:t>’ is proposed, which would enhance the functionality of the traditional shipboard compass for taking bearings of fixed and floating objects, by capturing bearings that would then be automatically recorded for use within the electronic navigation system.</w:t>
      </w:r>
    </w:p>
    <w:p w14:paraId="017B5834" w14:textId="77777777" w:rsidR="000A5418" w:rsidRDefault="000A5418" w:rsidP="000A5418">
      <w:pPr>
        <w:pStyle w:val="BodyText"/>
        <w:rPr>
          <w:lang w:eastAsia="en-GB"/>
        </w:rPr>
      </w:pPr>
      <w:r>
        <w:rPr>
          <w:lang w:eastAsia="en-GB"/>
        </w:rPr>
        <w:t xml:space="preserve">An integrated electronic </w:t>
      </w:r>
      <w:proofErr w:type="spellStart"/>
      <w:r>
        <w:rPr>
          <w:lang w:eastAsia="en-GB"/>
        </w:rPr>
        <w:t>pelorus</w:t>
      </w:r>
      <w:proofErr w:type="spellEnd"/>
      <w:r>
        <w:rPr>
          <w:lang w:eastAsia="en-GB"/>
        </w:rPr>
        <w:t xml:space="preserve"> must be capable of visually sighting an object and transferring a line of position (LOP) to an electronic navigation system display, possibly by pulling a trigger or pressing a button.  Further functionality may include:</w:t>
      </w:r>
    </w:p>
    <w:p w14:paraId="73F38473" w14:textId="77777777" w:rsidR="000A5418" w:rsidRDefault="000A5418" w:rsidP="003657D5">
      <w:pPr>
        <w:pStyle w:val="List1"/>
      </w:pPr>
      <w:r>
        <w:t>The ability, once an object has been sighted, to automatically cross-reference it through a graphical means with charted features, or using databases such as lists of lights, sailing directions or a world fleet database.  This might result in the cross reference being made through AIS technology so that once an object, such as a lighthouse or another vessel, has been sighted a photographic image and characteristics of the object is simultaneously displayed.</w:t>
      </w:r>
    </w:p>
    <w:p w14:paraId="602D2D82" w14:textId="77777777" w:rsidR="000A5418" w:rsidRDefault="000A5418" w:rsidP="003657D5">
      <w:pPr>
        <w:pStyle w:val="List1"/>
      </w:pPr>
      <w:r>
        <w:t>Bearings of other vessels, taken to assess risk of collision, may be associated with other target tracking features from radar or AIS to offer more effective tracking and to provide information redundancy and inter</w:t>
      </w:r>
      <w:r w:rsidR="00151B9B">
        <w:t>nal confirmation and checking.</w:t>
      </w:r>
    </w:p>
    <w:p w14:paraId="4037B1AA" w14:textId="77777777" w:rsidR="000A5418" w:rsidRDefault="000A5418" w:rsidP="003657D5">
      <w:pPr>
        <w:pStyle w:val="List1"/>
      </w:pPr>
      <w:r>
        <w:t xml:space="preserve">Visual images from the </w:t>
      </w:r>
      <w:proofErr w:type="spellStart"/>
      <w:r>
        <w:t>pelorus</w:t>
      </w:r>
      <w:proofErr w:type="spellEnd"/>
      <w:r>
        <w:t xml:space="preserve"> may be able to be enhanced with low-light or infrared technology.</w:t>
      </w:r>
    </w:p>
    <w:p w14:paraId="33A78DA4" w14:textId="77777777" w:rsidR="000B2F50" w:rsidRDefault="000A5418" w:rsidP="003657D5">
      <w:pPr>
        <w:pStyle w:val="List1"/>
      </w:pPr>
      <w:r>
        <w:t xml:space="preserve">LOPs taken with the </w:t>
      </w:r>
      <w:proofErr w:type="spellStart"/>
      <w:r>
        <w:t>pelorus</w:t>
      </w:r>
      <w:proofErr w:type="spellEnd"/>
      <w:r>
        <w:t xml:space="preserve"> may be recorded within the Voyage Data Recorder (VDR) or other equipment so that a Master can assess the level of activity of </w:t>
      </w:r>
      <w:proofErr w:type="spellStart"/>
      <w:r>
        <w:t>watchkeepers</w:t>
      </w:r>
      <w:proofErr w:type="spellEnd"/>
      <w:r>
        <w:t>.</w:t>
      </w:r>
    </w:p>
    <w:p w14:paraId="3DF19FF9" w14:textId="77777777" w:rsidR="000B2F50" w:rsidRDefault="000A5418" w:rsidP="000A5418">
      <w:pPr>
        <w:pStyle w:val="Heading2"/>
        <w:rPr>
          <w:lang w:eastAsia="en-GB"/>
        </w:rPr>
      </w:pPr>
      <w:bookmarkStart w:id="436" w:name="_Toc244956715"/>
      <w:r>
        <w:rPr>
          <w:lang w:eastAsia="en-GB"/>
        </w:rPr>
        <w:t>Terrain Referenced Navigation</w:t>
      </w:r>
      <w:bookmarkEnd w:id="436"/>
    </w:p>
    <w:p w14:paraId="7992F3A9" w14:textId="77777777" w:rsidR="000A5418" w:rsidRDefault="000A5418" w:rsidP="000A5418">
      <w:pPr>
        <w:pStyle w:val="BodyText"/>
        <w:rPr>
          <w:lang w:eastAsia="en-GB"/>
        </w:rPr>
      </w:pPr>
      <w:r>
        <w:rPr>
          <w:lang w:eastAsia="en-GB"/>
        </w:rPr>
        <w:t>Another potential source of position information is the use of a vector chart together with echo sounder measurements, using a map matching algorithm based on a digital terrain model (DTM) to correlate measured depths against known charted data.</w:t>
      </w:r>
    </w:p>
    <w:p w14:paraId="159AA34B" w14:textId="77777777" w:rsidR="000A5418" w:rsidRDefault="000A5418" w:rsidP="000A5418">
      <w:pPr>
        <w:pStyle w:val="BodyText"/>
        <w:rPr>
          <w:lang w:eastAsia="en-GB"/>
        </w:rPr>
      </w:pPr>
      <w:r>
        <w:rPr>
          <w:lang w:eastAsia="en-GB"/>
        </w:rPr>
        <w:t>The terrain navigation system (TNS) can be viewed as an independent component of the navigation system whose primary function is to provide position measurements.  Such a TNS could be integrated together with the inertial navigation system (INS) and the connected GNSS receiver.  In other systems it might integrate with a dead-reckoning system or serve as an independent position source.  Terrain navigation can also enhance the total navigational integrity by providing a position estimate supplementary to INS and GNSS.  This is of interest for instance for vessels when they operate in an area where GNSS can be subject to jamming or spoofing.  TNS are currently tested and used for navigation in autonomous underwater vehicles and on submarines.</w:t>
      </w:r>
    </w:p>
    <w:p w14:paraId="68772253" w14:textId="77777777" w:rsidR="000A5418" w:rsidRDefault="000A5418" w:rsidP="000A5418">
      <w:pPr>
        <w:pStyle w:val="BodyText"/>
        <w:rPr>
          <w:lang w:eastAsia="en-GB"/>
        </w:rPr>
      </w:pPr>
      <w:r>
        <w:rPr>
          <w:lang w:eastAsia="en-GB"/>
        </w:rPr>
        <w:t xml:space="preserve">The terrain correlation processor can be connected to INS to run the terrain correlation. Calculated position fix and associated uncertainty is sent back to the navigation system to limit the position error drift.  The terrain correlation processor runs with any sensor providing bathymetric data, for instance a </w:t>
      </w:r>
      <w:proofErr w:type="spellStart"/>
      <w:r>
        <w:rPr>
          <w:lang w:eastAsia="en-GB"/>
        </w:rPr>
        <w:t>multibeam</w:t>
      </w:r>
      <w:proofErr w:type="spellEnd"/>
      <w:r>
        <w:rPr>
          <w:lang w:eastAsia="en-GB"/>
        </w:rPr>
        <w:t xml:space="preserve"> echo sound</w:t>
      </w:r>
      <w:r w:rsidR="00001B74">
        <w:rPr>
          <w:lang w:eastAsia="en-GB"/>
        </w:rPr>
        <w:t>er or single beam echo sounder.</w:t>
      </w:r>
    </w:p>
    <w:p w14:paraId="3D6CBF31" w14:textId="77777777" w:rsidR="000A5418" w:rsidRDefault="000A5418" w:rsidP="000A5418">
      <w:pPr>
        <w:pStyle w:val="BodyText"/>
        <w:rPr>
          <w:lang w:eastAsia="en-GB"/>
        </w:rPr>
      </w:pPr>
      <w:r>
        <w:rPr>
          <w:lang w:eastAsia="en-GB"/>
        </w:rPr>
        <w:t>One essential issue for the use of the TNS is that the available digital terrain models often have poor resolution and accuracy, except for dedicated areas where accurate high resolution (1 – 10 m horizontal resolution) DTMs have been surveyed.  Terrain navigation accuracy depends on algorithm characteristics, sensor accuracy, map accuracy, map resolution and not least terrain suitability. All terrain navigation algorithms need te</w:t>
      </w:r>
      <w:r w:rsidR="00001B74">
        <w:rPr>
          <w:lang w:eastAsia="en-GB"/>
        </w:rPr>
        <w:t>rrain variation to work at all.</w:t>
      </w:r>
    </w:p>
    <w:p w14:paraId="0FEF8A01" w14:textId="77777777" w:rsidR="000A5418" w:rsidRDefault="000A5418" w:rsidP="000A5418">
      <w:pPr>
        <w:pStyle w:val="BodyText"/>
        <w:rPr>
          <w:lang w:eastAsia="en-GB"/>
        </w:rPr>
      </w:pPr>
      <w:r>
        <w:rPr>
          <w:lang w:eastAsia="en-GB"/>
        </w:rPr>
        <w:t>Within the context of e-Navigation, it is feasible for each vessel to continuously log echo sounder information against current position information, and relay this information to a shore station.  Shore authorities may then conduct ongoing automatic checks of this information in comparison with the electronic chart, with the aim of identifying erroneous:</w:t>
      </w:r>
    </w:p>
    <w:p w14:paraId="738DFB9D" w14:textId="77777777" w:rsidR="000A5418" w:rsidRDefault="003657D5" w:rsidP="000A5418">
      <w:pPr>
        <w:pStyle w:val="Bullet1"/>
      </w:pPr>
      <w:r>
        <w:t>i</w:t>
      </w:r>
      <w:r w:rsidR="000A5418">
        <w:t>nformation, indic</w:t>
      </w:r>
      <w:r>
        <w:t>ative of PNT system failure or spoofed</w:t>
      </w:r>
      <w:r w:rsidR="000A5418">
        <w:t xml:space="preserve"> data;</w:t>
      </w:r>
    </w:p>
    <w:p w14:paraId="28FA992B" w14:textId="77777777" w:rsidR="000B2F50" w:rsidRDefault="003657D5" w:rsidP="000A5418">
      <w:pPr>
        <w:pStyle w:val="Bullet1"/>
      </w:pPr>
      <w:proofErr w:type="gramStart"/>
      <w:r>
        <w:t>h</w:t>
      </w:r>
      <w:r w:rsidR="000A5418">
        <w:t>ydrographic</w:t>
      </w:r>
      <w:proofErr w:type="gramEnd"/>
      <w:r w:rsidR="000A5418">
        <w:t xml:space="preserve"> data, or indicating areas requiring new survey.</w:t>
      </w:r>
    </w:p>
    <w:p w14:paraId="30D2C616" w14:textId="77777777" w:rsidR="001A2B50" w:rsidRPr="00371BEF" w:rsidRDefault="000A5418" w:rsidP="00A14A4B">
      <w:pPr>
        <w:pStyle w:val="Heading1"/>
      </w:pPr>
      <w:bookmarkStart w:id="437" w:name="_Toc244956716"/>
      <w:r>
        <w:t xml:space="preserve">The </w:t>
      </w:r>
      <w:r>
        <w:rPr>
          <w:caps w:val="0"/>
        </w:rPr>
        <w:t>e</w:t>
      </w:r>
      <w:r w:rsidR="003657D5">
        <w:t xml:space="preserve">-Navigation </w:t>
      </w:r>
      <w:r w:rsidR="00206BF0">
        <w:t>Integrat</w:t>
      </w:r>
      <w:r>
        <w:t>ed PNT Device</w:t>
      </w:r>
      <w:bookmarkEnd w:id="437"/>
    </w:p>
    <w:p w14:paraId="21060E10" w14:textId="77777777" w:rsidR="000A5418" w:rsidRDefault="000A5418" w:rsidP="000A5418">
      <w:pPr>
        <w:pStyle w:val="BodyText"/>
        <w:rPr>
          <w:lang w:eastAsia="de-DE"/>
        </w:rPr>
      </w:pPr>
      <w:r>
        <w:rPr>
          <w:lang w:eastAsia="de-DE"/>
        </w:rPr>
        <w:t xml:space="preserve">It is </w:t>
      </w:r>
      <w:r w:rsidR="00F67BF7">
        <w:rPr>
          <w:lang w:eastAsia="de-DE"/>
        </w:rPr>
        <w:t>envisag</w:t>
      </w:r>
      <w:r>
        <w:rPr>
          <w:lang w:eastAsia="de-DE"/>
        </w:rPr>
        <w:t xml:space="preserve">ed that an integrated radio navigation device </w:t>
      </w:r>
      <w:r w:rsidR="00F67BF7">
        <w:rPr>
          <w:lang w:eastAsia="de-DE"/>
        </w:rPr>
        <w:t xml:space="preserve">may </w:t>
      </w:r>
      <w:r>
        <w:rPr>
          <w:lang w:eastAsia="de-DE"/>
        </w:rPr>
        <w:t>be considered to be a core component of any e-Navigation equipment fit.  This is a device using any available IMO recognised radio navigation systems simultaneously to provide the best electronic position fix for the ship.  Proposed components are the various GNSS, space-based and terrestrial augmentation systems as well as terrestrial backup systems.  The shipboard receiver integrates signals from the different available components by combining the pseudo ranges or TOA measurements of all received signals across the individual system boundaries.  Such a device would render the different existing individual shipboard radio navigation devices obsolete.  Again, such a device also would not require a user interface, because the interaction with the user a</w:t>
      </w:r>
      <w:r w:rsidR="003657D5">
        <w:rPr>
          <w:lang w:eastAsia="de-DE"/>
        </w:rPr>
        <w:t xml:space="preserve">gain is done completely at the </w:t>
      </w:r>
      <w:r>
        <w:rPr>
          <w:lang w:eastAsia="de-DE"/>
        </w:rPr>
        <w:t>Data Pr</w:t>
      </w:r>
      <w:r w:rsidR="003657D5">
        <w:rPr>
          <w:lang w:eastAsia="de-DE"/>
        </w:rPr>
        <w:t>esentation and User Interaction</w:t>
      </w:r>
      <w:r>
        <w:rPr>
          <w:lang w:eastAsia="de-DE"/>
        </w:rPr>
        <w:t xml:space="preserve"> level by default.</w:t>
      </w:r>
    </w:p>
    <w:p w14:paraId="00564E03" w14:textId="77777777" w:rsidR="000A5418" w:rsidRDefault="000A5418" w:rsidP="000A5418">
      <w:pPr>
        <w:pStyle w:val="BodyText"/>
        <w:rPr>
          <w:lang w:eastAsia="de-DE"/>
        </w:rPr>
      </w:pPr>
      <w:proofErr w:type="gramStart"/>
      <w:r>
        <w:rPr>
          <w:lang w:eastAsia="de-DE"/>
        </w:rPr>
        <w:t>e</w:t>
      </w:r>
      <w:proofErr w:type="gramEnd"/>
      <w:r>
        <w:rPr>
          <w:lang w:eastAsia="de-DE"/>
        </w:rPr>
        <w:t>-Navigation requires a transition from existing discrete receivers to an integrated onboard system.  This could take the form of a combined receiver, a separate unit to combine a number of sensors, or an internal component of the Integrated Bridge System.</w:t>
      </w:r>
    </w:p>
    <w:p w14:paraId="09FB8689" w14:textId="77777777" w:rsidR="000A5418" w:rsidRDefault="000A5418" w:rsidP="000A5418">
      <w:pPr>
        <w:pStyle w:val="BodyText"/>
        <w:rPr>
          <w:lang w:eastAsia="de-DE"/>
        </w:rPr>
      </w:pPr>
      <w:r>
        <w:rPr>
          <w:lang w:eastAsia="de-DE"/>
        </w:rPr>
        <w:t>To derive the full benefit of the e-Navigation communications links, it is not sufficient to transmit only latitude and longitude as calculated by the onboard receiver.  Each vessel can be utilised as a mobile Integrity Monitoring station, by passing data to the shore station, which may include:</w:t>
      </w:r>
    </w:p>
    <w:p w14:paraId="1164E727" w14:textId="77777777" w:rsidR="000A5418" w:rsidRDefault="003657D5" w:rsidP="000A5418">
      <w:pPr>
        <w:pStyle w:val="Bullet1"/>
      </w:pPr>
      <w:r>
        <w:t>s</w:t>
      </w:r>
      <w:r w:rsidR="000A5418">
        <w:t>ources of PNT in use, and weighting applied to each within the onboard PNT solution;</w:t>
      </w:r>
    </w:p>
    <w:p w14:paraId="6704798E" w14:textId="77777777" w:rsidR="000A5418" w:rsidRDefault="003657D5" w:rsidP="000A5418">
      <w:pPr>
        <w:pStyle w:val="Bullet1"/>
      </w:pPr>
      <w:proofErr w:type="spellStart"/>
      <w:r>
        <w:t>p</w:t>
      </w:r>
      <w:r w:rsidR="000A5418">
        <w:t>seudorange</w:t>
      </w:r>
      <w:proofErr w:type="spellEnd"/>
      <w:r w:rsidR="000A5418">
        <w:t xml:space="preserve"> information from each SV in use;</w:t>
      </w:r>
    </w:p>
    <w:p w14:paraId="31B82899" w14:textId="77777777" w:rsidR="000A5418" w:rsidRDefault="000A5418" w:rsidP="000A5418">
      <w:pPr>
        <w:pStyle w:val="Bullet1"/>
      </w:pPr>
      <w:r>
        <w:t>TOA information from terrestrial navigation systems;</w:t>
      </w:r>
    </w:p>
    <w:p w14:paraId="00FA35E0" w14:textId="77777777" w:rsidR="000A5418" w:rsidRDefault="003657D5" w:rsidP="000A5418">
      <w:pPr>
        <w:pStyle w:val="Bullet1"/>
      </w:pPr>
      <w:r>
        <w:t>d</w:t>
      </w:r>
      <w:r w:rsidR="000A5418">
        <w:t>ifferential correction data received and used;</w:t>
      </w:r>
    </w:p>
    <w:p w14:paraId="19F18002" w14:textId="77777777" w:rsidR="000A5418" w:rsidRDefault="003657D5" w:rsidP="000A5418">
      <w:pPr>
        <w:pStyle w:val="Bullet1"/>
      </w:pPr>
      <w:proofErr w:type="gramStart"/>
      <w:r>
        <w:t>d</w:t>
      </w:r>
      <w:r w:rsidR="000A5418">
        <w:t>epth</w:t>
      </w:r>
      <w:proofErr w:type="gramEnd"/>
      <w:r w:rsidR="000A5418">
        <w:t xml:space="preserve"> sounder data.</w:t>
      </w:r>
    </w:p>
    <w:p w14:paraId="60C897F4" w14:textId="77777777" w:rsidR="000A5418" w:rsidRDefault="000A5418" w:rsidP="000A5418">
      <w:pPr>
        <w:pStyle w:val="BodyText"/>
        <w:rPr>
          <w:lang w:eastAsia="de-DE"/>
        </w:rPr>
      </w:pPr>
      <w:r>
        <w:rPr>
          <w:lang w:eastAsia="de-DE"/>
        </w:rPr>
        <w:t>The shore station may then use this information to cross check the lat/long information supplied by the vessel, and also identify failures within the PNT infrastructure.  It is therefore envisaged that the Integrated PNT Device would output 3 levels of information:</w:t>
      </w:r>
    </w:p>
    <w:p w14:paraId="0A7A5F12" w14:textId="77777777" w:rsidR="000A5418" w:rsidRDefault="000A5418" w:rsidP="000A5418">
      <w:pPr>
        <w:pStyle w:val="Bullet1"/>
      </w:pPr>
      <w:r>
        <w:t>Level 0 data, comprising alarms and integrity/correlation weighting values;</w:t>
      </w:r>
    </w:p>
    <w:p w14:paraId="139DF53B" w14:textId="77777777" w:rsidR="000A5418" w:rsidRDefault="000A5418" w:rsidP="000A5418">
      <w:pPr>
        <w:pStyle w:val="Bullet1"/>
      </w:pPr>
      <w:r>
        <w:t>Level 1 data, including essential PNT information;</w:t>
      </w:r>
    </w:p>
    <w:p w14:paraId="2DD59B0C" w14:textId="77777777" w:rsidR="000A5418" w:rsidRDefault="000A5418" w:rsidP="000A5418">
      <w:pPr>
        <w:pStyle w:val="Bullet1"/>
      </w:pPr>
      <w:r>
        <w:t>Level 2 data, which facilitates the added value functions described above.</w:t>
      </w:r>
    </w:p>
    <w:p w14:paraId="76A9E131" w14:textId="77777777" w:rsidR="000A5418" w:rsidRDefault="000A5418" w:rsidP="000A5418">
      <w:pPr>
        <w:pStyle w:val="BodyText"/>
        <w:rPr>
          <w:lang w:eastAsia="de-DE"/>
        </w:rPr>
      </w:pPr>
      <w:r>
        <w:rPr>
          <w:lang w:eastAsia="de-DE"/>
        </w:rPr>
        <w:t>New data sentences may be required to support e-Navigation functionality.</w:t>
      </w:r>
    </w:p>
    <w:p w14:paraId="6E30F9BA" w14:textId="77777777" w:rsidR="000A5418" w:rsidRDefault="000A5418" w:rsidP="000A5418">
      <w:pPr>
        <w:pStyle w:val="BodyText"/>
        <w:rPr>
          <w:lang w:eastAsia="de-DE"/>
        </w:rPr>
      </w:pPr>
      <w:r>
        <w:rPr>
          <w:lang w:eastAsia="de-DE"/>
        </w:rPr>
        <w:t>It is also envisaged that the SOLAS vessel carriage requirement would be two Integrated PNT Devices for redundancy purposes; non-SOLAS vessels would generally carry one unit.</w:t>
      </w:r>
    </w:p>
    <w:p w14:paraId="67E9482F" w14:textId="77777777" w:rsidR="001A2B50" w:rsidRDefault="000A5418" w:rsidP="000A5418">
      <w:pPr>
        <w:pStyle w:val="BodyText"/>
        <w:rPr>
          <w:lang w:eastAsia="de-DE"/>
        </w:rPr>
      </w:pPr>
      <w:r>
        <w:rPr>
          <w:lang w:eastAsia="de-DE"/>
        </w:rPr>
        <w:t xml:space="preserve">This concept is depicted in Figure </w:t>
      </w:r>
      <w:r w:rsidR="00151B9B">
        <w:rPr>
          <w:lang w:eastAsia="de-DE"/>
        </w:rPr>
        <w:t>4</w:t>
      </w:r>
      <w:r>
        <w:rPr>
          <w:lang w:eastAsia="de-DE"/>
        </w:rPr>
        <w:t>.</w:t>
      </w:r>
    </w:p>
    <w:p w14:paraId="7B831766" w14:textId="77777777" w:rsidR="00861143" w:rsidRDefault="000A5418" w:rsidP="00206BF0">
      <w:pPr>
        <w:pStyle w:val="Figure"/>
      </w:pPr>
      <w:r>
        <w:rPr>
          <w:lang w:eastAsia="de-DE"/>
        </w:rPr>
        <w:br w:type="page"/>
      </w:r>
      <w:bookmarkStart w:id="438" w:name="_Toc244956725"/>
      <w:r w:rsidR="00861143" w:rsidRPr="00861143">
        <w:t>Integrated PNT Device, as part of onboard e-Navigation Architecture</w:t>
      </w:r>
      <w:r w:rsidR="00040BAA">
        <w:rPr>
          <w:noProof/>
        </w:rPr>
        <w:pict w14:anchorId="22F9715A">
          <v:shape id="_x0000_s1148" type="#_x0000_t75" style="position:absolute;left:0;text-align:left;margin-left:.9pt;margin-top:.5pt;width:499.4pt;height:682.35pt;z-index:251656704;mso-position-horizontal-relative:text;mso-position-vertical-relative:text">
            <v:imagedata r:id="rId15" o:title=""/>
            <w10:wrap type="topAndBottom"/>
          </v:shape>
          <o:OLEObject Type="Embed" ProgID="Visio.Drawing.11" ShapeID="_x0000_s1148" DrawAspect="Content" ObjectID="_1279901459" r:id="rId16"/>
        </w:pict>
      </w:r>
      <w:bookmarkEnd w:id="438"/>
    </w:p>
    <w:p w14:paraId="6F25AC92" w14:textId="77777777" w:rsidR="001A2B50" w:rsidRPr="00371BEF" w:rsidRDefault="00861143" w:rsidP="00A14A4B">
      <w:pPr>
        <w:pStyle w:val="Heading1"/>
      </w:pPr>
      <w:bookmarkStart w:id="439" w:name="_Toc244956717"/>
      <w:r>
        <w:t>Delivering the Plan</w:t>
      </w:r>
      <w:bookmarkEnd w:id="439"/>
    </w:p>
    <w:p w14:paraId="135A5B72" w14:textId="77777777" w:rsidR="00861143" w:rsidRDefault="00861143" w:rsidP="00861143">
      <w:pPr>
        <w:pStyle w:val="BodyText"/>
        <w:rPr>
          <w:lang w:eastAsia="de-DE"/>
        </w:rPr>
      </w:pPr>
      <w:r>
        <w:rPr>
          <w:lang w:eastAsia="de-DE"/>
        </w:rPr>
        <w:t>IALA Members are encouraged to participate in realising the robust PNT element of e-Navigation by:</w:t>
      </w:r>
    </w:p>
    <w:p w14:paraId="0C72E861" w14:textId="77777777" w:rsidR="00861143" w:rsidRDefault="003657D5" w:rsidP="00861143">
      <w:pPr>
        <w:pStyle w:val="Bullet1"/>
      </w:pPr>
      <w:r>
        <w:rPr>
          <w:b/>
        </w:rPr>
        <w:t>c</w:t>
      </w:r>
      <w:r w:rsidR="00861143" w:rsidRPr="00861143">
        <w:rPr>
          <w:b/>
        </w:rPr>
        <w:t>ontributing to the development of e-Navigation</w:t>
      </w:r>
      <w:r w:rsidR="00861143">
        <w:t>;</w:t>
      </w:r>
    </w:p>
    <w:p w14:paraId="2F497B0D" w14:textId="77777777" w:rsidR="00861143" w:rsidRDefault="003657D5" w:rsidP="00861143">
      <w:pPr>
        <w:pStyle w:val="Bullet1"/>
      </w:pPr>
      <w:r>
        <w:rPr>
          <w:b/>
        </w:rPr>
        <w:t>c</w:t>
      </w:r>
      <w:r w:rsidR="00861143" w:rsidRPr="00861143">
        <w:rPr>
          <w:b/>
        </w:rPr>
        <w:t xml:space="preserve">ontributing to the development of GNSS and Space Based Augmentation </w:t>
      </w:r>
      <w:r>
        <w:rPr>
          <w:b/>
        </w:rPr>
        <w:t>s</w:t>
      </w:r>
      <w:r w:rsidR="00861143" w:rsidRPr="00861143">
        <w:rPr>
          <w:b/>
        </w:rPr>
        <w:t>ystems</w:t>
      </w:r>
      <w:r w:rsidR="00861143">
        <w:t xml:space="preserve"> – by representing maritime interests to the Operators of these systems;</w:t>
      </w:r>
    </w:p>
    <w:p w14:paraId="310262D6" w14:textId="77777777" w:rsidR="00861143" w:rsidRDefault="003657D5" w:rsidP="00861143">
      <w:pPr>
        <w:pStyle w:val="Bullet1"/>
      </w:pPr>
      <w:r>
        <w:rPr>
          <w:b/>
        </w:rPr>
        <w:t>c</w:t>
      </w:r>
      <w:r w:rsidR="00861143" w:rsidRPr="00861143">
        <w:rPr>
          <w:b/>
        </w:rPr>
        <w:t>ontinuing to provide Internationally recognised DGNSS Services</w:t>
      </w:r>
      <w:r w:rsidR="00206BF0">
        <w:t>, by:</w:t>
      </w:r>
    </w:p>
    <w:p w14:paraId="43967FA9" w14:textId="77777777" w:rsidR="00861143" w:rsidRDefault="00861143" w:rsidP="00861143">
      <w:pPr>
        <w:pStyle w:val="Bullet2"/>
      </w:pPr>
      <w:r>
        <w:t>-recapitalising the existing DGNSS infrastructure as required to avoid system obsolescence;</w:t>
      </w:r>
    </w:p>
    <w:p w14:paraId="7FAC6104" w14:textId="77777777" w:rsidR="00861143" w:rsidRDefault="00861143" w:rsidP="00861143">
      <w:pPr>
        <w:pStyle w:val="Bullet2"/>
      </w:pPr>
      <w:r>
        <w:t>-reviewing their service provision to take account of GNSS developments;</w:t>
      </w:r>
    </w:p>
    <w:p w14:paraId="1312C281" w14:textId="77777777" w:rsidR="00861143" w:rsidRDefault="00861143" w:rsidP="00861143">
      <w:pPr>
        <w:pStyle w:val="Bullet2"/>
      </w:pPr>
      <w:r>
        <w:t xml:space="preserve">-continuing to encourage and support the IMO’s acceptance of IALA </w:t>
      </w:r>
      <w:proofErr w:type="spellStart"/>
      <w:r>
        <w:t>radiobeacon</w:t>
      </w:r>
      <w:proofErr w:type="spellEnd"/>
      <w:r>
        <w:t xml:space="preserve"> DGNSS into the World Wide Radio Navigation System (WWRNS); and by</w:t>
      </w:r>
    </w:p>
    <w:p w14:paraId="51BC7FA4" w14:textId="77777777" w:rsidR="00861143" w:rsidRDefault="00861143" w:rsidP="00861143">
      <w:pPr>
        <w:pStyle w:val="Bullet2"/>
      </w:pPr>
      <w:r>
        <w:t>-investigating the standardisation and delivery of high precision DGNSS to support aids to navigation management, harbour approach and docking;</w:t>
      </w:r>
    </w:p>
    <w:p w14:paraId="477999EF" w14:textId="77777777" w:rsidR="00861143" w:rsidRDefault="003657D5" w:rsidP="00861143">
      <w:pPr>
        <w:pStyle w:val="Bullet1"/>
      </w:pPr>
      <w:r>
        <w:rPr>
          <w:b/>
        </w:rPr>
        <w:t>s</w:t>
      </w:r>
      <w:r w:rsidR="00861143" w:rsidRPr="00861143">
        <w:rPr>
          <w:b/>
        </w:rPr>
        <w:t>eeking to provide sufficient appropriate levels of contingency support  for GNSS, including</w:t>
      </w:r>
      <w:r w:rsidR="00861143">
        <w:t>:</w:t>
      </w:r>
    </w:p>
    <w:p w14:paraId="1F133A1F" w14:textId="77777777" w:rsidR="00861143" w:rsidRDefault="00861143" w:rsidP="00861143">
      <w:pPr>
        <w:pStyle w:val="Bullet2"/>
      </w:pPr>
      <w:r>
        <w:t>where Loran/</w:t>
      </w:r>
      <w:proofErr w:type="spellStart"/>
      <w:r>
        <w:t>Chayka</w:t>
      </w:r>
      <w:proofErr w:type="spellEnd"/>
      <w:r>
        <w:t xml:space="preserve"> facilities exist within their jurisdiction, to retain them in operation and make plans to upgrade them to eLoran capability;</w:t>
      </w:r>
    </w:p>
    <w:p w14:paraId="3FA97800" w14:textId="77777777" w:rsidR="00861143" w:rsidRDefault="00861143" w:rsidP="00861143">
      <w:pPr>
        <w:pStyle w:val="Bullet2"/>
      </w:pPr>
      <w:r>
        <w:t>giving full support to the development and standardisation of eLoran, so that the system can be recognised as a component of e-Navigation;</w:t>
      </w:r>
    </w:p>
    <w:p w14:paraId="636D6F71" w14:textId="77777777" w:rsidR="00861143" w:rsidRDefault="003657D5" w:rsidP="00861143">
      <w:pPr>
        <w:pStyle w:val="Bullet1"/>
      </w:pPr>
      <w:r>
        <w:rPr>
          <w:b/>
        </w:rPr>
        <w:t>r</w:t>
      </w:r>
      <w:r w:rsidR="00861143" w:rsidRPr="00861143">
        <w:rPr>
          <w:b/>
        </w:rPr>
        <w:t>esponding to Developments in Marine Radar Technology</w:t>
      </w:r>
      <w:r w:rsidR="00861143">
        <w:t xml:space="preserve"> – which may require the replacement of existing radar beacon installations with units adapted to ‘New Technology’ radars;</w:t>
      </w:r>
    </w:p>
    <w:p w14:paraId="78591AEA" w14:textId="77777777" w:rsidR="00861143" w:rsidRDefault="003657D5" w:rsidP="00861143">
      <w:pPr>
        <w:pStyle w:val="Bullet1"/>
      </w:pPr>
      <w:r>
        <w:rPr>
          <w:b/>
        </w:rPr>
        <w:t>d</w:t>
      </w:r>
      <w:r w:rsidR="00861143" w:rsidRPr="00861143">
        <w:rPr>
          <w:b/>
        </w:rPr>
        <w:t xml:space="preserve">eveloping </w:t>
      </w:r>
      <w:r w:rsidR="00F67BF7">
        <w:rPr>
          <w:b/>
        </w:rPr>
        <w:t xml:space="preserve">the </w:t>
      </w:r>
      <w:r w:rsidR="00861143" w:rsidRPr="00861143">
        <w:rPr>
          <w:b/>
        </w:rPr>
        <w:t xml:space="preserve">AIS </w:t>
      </w:r>
      <w:r w:rsidR="00F67BF7">
        <w:rPr>
          <w:b/>
        </w:rPr>
        <w:t xml:space="preserve">service </w:t>
      </w:r>
      <w:r w:rsidR="00861143" w:rsidRPr="00861143">
        <w:rPr>
          <w:b/>
        </w:rPr>
        <w:t>as an Aid to Navigation</w:t>
      </w:r>
      <w:r w:rsidR="00861143">
        <w:t>;</w:t>
      </w:r>
    </w:p>
    <w:p w14:paraId="0D6A6D2F" w14:textId="77777777" w:rsidR="00861143" w:rsidRDefault="003657D5" w:rsidP="00861143">
      <w:pPr>
        <w:pStyle w:val="Bullet1"/>
      </w:pPr>
      <w:r>
        <w:rPr>
          <w:b/>
        </w:rPr>
        <w:t>c</w:t>
      </w:r>
      <w:r w:rsidR="00861143" w:rsidRPr="00861143">
        <w:rPr>
          <w:b/>
        </w:rPr>
        <w:t>ontribute to the trials and development of new systems to enhance marine navigation</w:t>
      </w:r>
      <w:r w:rsidR="00861143">
        <w:t xml:space="preserve"> e.g.</w:t>
      </w:r>
    </w:p>
    <w:p w14:paraId="46EB6663" w14:textId="77777777" w:rsidR="00861143" w:rsidRDefault="00861143" w:rsidP="00861143">
      <w:pPr>
        <w:pStyle w:val="Bullet2"/>
      </w:pPr>
      <w:r>
        <w:t>R-Mode of MF beacons or AIS;</w:t>
      </w:r>
    </w:p>
    <w:p w14:paraId="4FC3B44A" w14:textId="77777777" w:rsidR="00861143" w:rsidRDefault="00861143" w:rsidP="00861143">
      <w:pPr>
        <w:pStyle w:val="Bullet2"/>
      </w:pPr>
      <w:r>
        <w:t xml:space="preserve">Non-radio techniques, including Inertial Navigation, the ‘Electronic </w:t>
      </w:r>
      <w:proofErr w:type="spellStart"/>
      <w:r>
        <w:t>Pelorus</w:t>
      </w:r>
      <w:proofErr w:type="spellEnd"/>
      <w:r>
        <w:t>’ and Terrain Referenced Navigation;</w:t>
      </w:r>
    </w:p>
    <w:p w14:paraId="21E849EF" w14:textId="77777777" w:rsidR="001A2B50" w:rsidRPr="00371BEF" w:rsidRDefault="003657D5" w:rsidP="00861143">
      <w:pPr>
        <w:pStyle w:val="Bullet1"/>
      </w:pPr>
      <w:proofErr w:type="gramStart"/>
      <w:r>
        <w:rPr>
          <w:b/>
        </w:rPr>
        <w:t>c</w:t>
      </w:r>
      <w:r w:rsidR="00861143" w:rsidRPr="00861143">
        <w:rPr>
          <w:b/>
        </w:rPr>
        <w:t>ontinuing</w:t>
      </w:r>
      <w:proofErr w:type="gramEnd"/>
      <w:r w:rsidR="00861143" w:rsidRPr="00861143">
        <w:rPr>
          <w:b/>
        </w:rPr>
        <w:t xml:space="preserve"> to provide short range aids to navigation as contingency systems, based on risk analysis</w:t>
      </w:r>
      <w:r w:rsidR="00861143">
        <w:t xml:space="preserve"> - taking into account all potential changes in the service provision environment.  This includes trends, types, volume and mix of traffic, local hazards, areas of traffic convergence/separation, environmental considerations and changes to other risk mitigation measures;</w:t>
      </w:r>
    </w:p>
    <w:p w14:paraId="67692180" w14:textId="77777777" w:rsidR="001A2B50" w:rsidRDefault="001A2B50" w:rsidP="001A2B50">
      <w:pPr>
        <w:rPr>
          <w:lang w:eastAsia="de-DE"/>
        </w:rPr>
      </w:pPr>
    </w:p>
    <w:p w14:paraId="473716DF" w14:textId="77777777" w:rsidR="00861143" w:rsidRDefault="00861143" w:rsidP="00206BF0">
      <w:pPr>
        <w:pStyle w:val="Heading1"/>
      </w:pPr>
      <w:r>
        <w:br w:type="page"/>
      </w:r>
      <w:bookmarkStart w:id="440" w:name="_Toc244956718"/>
      <w:r w:rsidR="00DD3AF3">
        <w:t>Glossary of Terms</w:t>
      </w:r>
      <w:bookmarkEnd w:id="440"/>
    </w:p>
    <w:p w14:paraId="27754E04" w14:textId="77777777" w:rsidR="00DD3AF3" w:rsidRDefault="00DD3AF3" w:rsidP="00DD3AF3">
      <w:pPr>
        <w:pStyle w:val="BodyText"/>
        <w:tabs>
          <w:tab w:val="left" w:pos="1701"/>
        </w:tabs>
        <w:ind w:left="1701" w:hanging="1701"/>
        <w:rPr>
          <w:lang w:eastAsia="de-DE"/>
        </w:rPr>
      </w:pPr>
      <w:r>
        <w:rPr>
          <w:lang w:eastAsia="de-DE"/>
        </w:rPr>
        <w:t>AIS</w:t>
      </w:r>
      <w:r>
        <w:rPr>
          <w:lang w:eastAsia="de-DE"/>
        </w:rPr>
        <w:tab/>
        <w:t>Automatic Identification System</w:t>
      </w:r>
    </w:p>
    <w:p w14:paraId="5A3EC399" w14:textId="77777777" w:rsidR="00DD3AF3" w:rsidRDefault="00DD3AF3" w:rsidP="00DD3AF3">
      <w:pPr>
        <w:pStyle w:val="BodyText"/>
        <w:tabs>
          <w:tab w:val="left" w:pos="1701"/>
        </w:tabs>
        <w:ind w:left="1701" w:hanging="1701"/>
        <w:rPr>
          <w:lang w:eastAsia="de-DE"/>
        </w:rPr>
      </w:pPr>
      <w:r>
        <w:rPr>
          <w:lang w:eastAsia="de-DE"/>
        </w:rPr>
        <w:t>ARPA</w:t>
      </w:r>
      <w:r>
        <w:rPr>
          <w:lang w:eastAsia="de-DE"/>
        </w:rPr>
        <w:tab/>
        <w:t>Automatic Radar Plotting Aid</w:t>
      </w:r>
    </w:p>
    <w:p w14:paraId="34E29DBF" w14:textId="77777777" w:rsidR="00DD3AF3" w:rsidRDefault="00DD3AF3" w:rsidP="00DD3AF3">
      <w:pPr>
        <w:pStyle w:val="BodyText"/>
        <w:tabs>
          <w:tab w:val="left" w:pos="1701"/>
        </w:tabs>
        <w:ind w:left="1701" w:hanging="1701"/>
        <w:rPr>
          <w:lang w:eastAsia="de-DE"/>
        </w:rPr>
      </w:pPr>
      <w:r>
        <w:rPr>
          <w:lang w:eastAsia="de-DE"/>
        </w:rPr>
        <w:t>AtoN(s)</w:t>
      </w:r>
      <w:r>
        <w:rPr>
          <w:lang w:eastAsia="de-DE"/>
        </w:rPr>
        <w:tab/>
        <w:t>Aid(s) to Navigation</w:t>
      </w:r>
    </w:p>
    <w:p w14:paraId="74CA8811" w14:textId="77777777" w:rsidR="00DD3AF3" w:rsidRPr="00653FD1" w:rsidRDefault="00DD3AF3" w:rsidP="00DD3AF3">
      <w:pPr>
        <w:pStyle w:val="BodyText"/>
        <w:tabs>
          <w:tab w:val="left" w:pos="1701"/>
        </w:tabs>
        <w:ind w:left="1701" w:hanging="1701"/>
        <w:rPr>
          <w:lang w:val="fr-FR" w:eastAsia="de-DE"/>
        </w:rPr>
      </w:pPr>
      <w:r w:rsidRPr="00653FD1">
        <w:rPr>
          <w:lang w:val="fr-FR" w:eastAsia="de-DE"/>
        </w:rPr>
        <w:t>CDMA</w:t>
      </w:r>
      <w:r w:rsidRPr="00653FD1">
        <w:rPr>
          <w:lang w:val="fr-FR" w:eastAsia="de-DE"/>
        </w:rPr>
        <w:tab/>
        <w:t>Code Division Multiple Access</w:t>
      </w:r>
    </w:p>
    <w:p w14:paraId="18D2F2A8" w14:textId="77777777" w:rsidR="00DD3AF3" w:rsidRPr="00653FD1" w:rsidRDefault="00DD3AF3" w:rsidP="00DD3AF3">
      <w:pPr>
        <w:pStyle w:val="BodyText"/>
        <w:tabs>
          <w:tab w:val="left" w:pos="1701"/>
        </w:tabs>
        <w:ind w:left="1701" w:hanging="1701"/>
        <w:rPr>
          <w:lang w:val="fr-FR" w:eastAsia="de-DE"/>
        </w:rPr>
      </w:pPr>
      <w:r w:rsidRPr="00653FD1">
        <w:rPr>
          <w:lang w:val="fr-FR" w:eastAsia="de-DE"/>
        </w:rPr>
        <w:t>CIE</w:t>
      </w:r>
      <w:r w:rsidRPr="00653FD1">
        <w:rPr>
          <w:lang w:val="fr-FR" w:eastAsia="de-DE"/>
        </w:rPr>
        <w:tab/>
        <w:t>Commission on Illumination</w:t>
      </w:r>
    </w:p>
    <w:p w14:paraId="6FB3E1E2" w14:textId="77777777" w:rsidR="00DD3AF3" w:rsidRDefault="00DD3AF3" w:rsidP="00DD3AF3">
      <w:pPr>
        <w:pStyle w:val="BodyText"/>
        <w:tabs>
          <w:tab w:val="left" w:pos="1701"/>
        </w:tabs>
        <w:ind w:left="1701" w:hanging="1701"/>
        <w:rPr>
          <w:lang w:eastAsia="de-DE"/>
        </w:rPr>
      </w:pPr>
      <w:r>
        <w:rPr>
          <w:lang w:eastAsia="de-DE"/>
        </w:rPr>
        <w:t>COMPASS</w:t>
      </w:r>
      <w:r>
        <w:rPr>
          <w:lang w:eastAsia="de-DE"/>
        </w:rPr>
        <w:tab/>
        <w:t>Chinese GNSS System</w:t>
      </w:r>
    </w:p>
    <w:p w14:paraId="62ED868C" w14:textId="77777777" w:rsidR="00DD3AF3" w:rsidRDefault="00DD3AF3" w:rsidP="00DD3AF3">
      <w:pPr>
        <w:pStyle w:val="BodyText"/>
        <w:tabs>
          <w:tab w:val="left" w:pos="1701"/>
        </w:tabs>
        <w:ind w:left="1701" w:hanging="1701"/>
        <w:rPr>
          <w:lang w:eastAsia="de-DE"/>
        </w:rPr>
      </w:pPr>
      <w:r>
        <w:rPr>
          <w:lang w:eastAsia="de-DE"/>
        </w:rPr>
        <w:t>DGNSS</w:t>
      </w:r>
      <w:r>
        <w:rPr>
          <w:lang w:eastAsia="de-DE"/>
        </w:rPr>
        <w:tab/>
        <w:t>Differential Global Navigation Satellite System</w:t>
      </w:r>
    </w:p>
    <w:p w14:paraId="4D4F94FB" w14:textId="77777777" w:rsidR="00DD3AF3" w:rsidRDefault="00DD3AF3" w:rsidP="00DD3AF3">
      <w:pPr>
        <w:pStyle w:val="BodyText"/>
        <w:tabs>
          <w:tab w:val="left" w:pos="1701"/>
        </w:tabs>
        <w:ind w:left="1701" w:hanging="1701"/>
        <w:rPr>
          <w:lang w:eastAsia="de-DE"/>
        </w:rPr>
      </w:pPr>
      <w:r>
        <w:rPr>
          <w:lang w:eastAsia="de-DE"/>
        </w:rPr>
        <w:t>DGPS</w:t>
      </w:r>
      <w:r>
        <w:rPr>
          <w:lang w:eastAsia="de-DE"/>
        </w:rPr>
        <w:tab/>
        <w:t>Differential Global Positioning System</w:t>
      </w:r>
    </w:p>
    <w:p w14:paraId="01133F26" w14:textId="77777777" w:rsidR="00DD3AF3" w:rsidRDefault="00DD3AF3" w:rsidP="00DD3AF3">
      <w:pPr>
        <w:pStyle w:val="BodyText"/>
        <w:tabs>
          <w:tab w:val="left" w:pos="1701"/>
        </w:tabs>
        <w:ind w:left="1701" w:hanging="1701"/>
        <w:rPr>
          <w:lang w:eastAsia="de-DE"/>
        </w:rPr>
      </w:pPr>
      <w:r>
        <w:rPr>
          <w:lang w:eastAsia="de-DE"/>
        </w:rPr>
        <w:t>DTM</w:t>
      </w:r>
      <w:r>
        <w:rPr>
          <w:lang w:eastAsia="de-DE"/>
        </w:rPr>
        <w:tab/>
        <w:t>Digital Terrain Model</w:t>
      </w:r>
    </w:p>
    <w:p w14:paraId="5A6A3FBD" w14:textId="77777777" w:rsidR="00DD3AF3" w:rsidRDefault="00DD3AF3" w:rsidP="00DD3AF3">
      <w:pPr>
        <w:pStyle w:val="BodyText"/>
        <w:tabs>
          <w:tab w:val="left" w:pos="1701"/>
        </w:tabs>
        <w:ind w:left="1701" w:hanging="1701"/>
        <w:rPr>
          <w:lang w:eastAsia="de-DE"/>
        </w:rPr>
      </w:pPr>
      <w:r>
        <w:rPr>
          <w:lang w:eastAsia="de-DE"/>
        </w:rPr>
        <w:t>ECDIS</w:t>
      </w:r>
      <w:r>
        <w:rPr>
          <w:lang w:eastAsia="de-DE"/>
        </w:rPr>
        <w:tab/>
        <w:t>Electronic Chart Display Information System</w:t>
      </w:r>
    </w:p>
    <w:p w14:paraId="391C1293" w14:textId="77777777" w:rsidR="00DD3AF3" w:rsidRDefault="00DD3AF3" w:rsidP="00DD3AF3">
      <w:pPr>
        <w:pStyle w:val="BodyText"/>
        <w:tabs>
          <w:tab w:val="left" w:pos="1701"/>
        </w:tabs>
        <w:ind w:left="1701" w:hanging="1701"/>
        <w:rPr>
          <w:lang w:eastAsia="de-DE"/>
        </w:rPr>
      </w:pPr>
      <w:r>
        <w:rPr>
          <w:lang w:eastAsia="de-DE"/>
        </w:rPr>
        <w:t>EGNOS</w:t>
      </w:r>
      <w:r>
        <w:rPr>
          <w:lang w:eastAsia="de-DE"/>
        </w:rPr>
        <w:tab/>
        <w:t>European Geostationary Navigation Overlay System</w:t>
      </w:r>
    </w:p>
    <w:p w14:paraId="05015956" w14:textId="77777777" w:rsidR="00DD3AF3" w:rsidRDefault="00DD3AF3" w:rsidP="00DD3AF3">
      <w:pPr>
        <w:pStyle w:val="BodyText"/>
        <w:tabs>
          <w:tab w:val="left" w:pos="1701"/>
        </w:tabs>
        <w:ind w:left="1701" w:hanging="1701"/>
        <w:rPr>
          <w:lang w:eastAsia="de-DE"/>
        </w:rPr>
      </w:pPr>
      <w:proofErr w:type="gramStart"/>
      <w:r>
        <w:rPr>
          <w:lang w:eastAsia="de-DE"/>
        </w:rPr>
        <w:t>eLoran</w:t>
      </w:r>
      <w:proofErr w:type="gramEnd"/>
      <w:r>
        <w:rPr>
          <w:lang w:eastAsia="de-DE"/>
        </w:rPr>
        <w:tab/>
        <w:t>Enhanced Long Range Navigation system</w:t>
      </w:r>
    </w:p>
    <w:p w14:paraId="1FCCFA1B" w14:textId="77777777" w:rsidR="00DD3AF3" w:rsidRDefault="00DD3AF3" w:rsidP="00DD3AF3">
      <w:pPr>
        <w:pStyle w:val="BodyText"/>
        <w:tabs>
          <w:tab w:val="left" w:pos="1701"/>
        </w:tabs>
        <w:ind w:left="1701" w:hanging="1701"/>
        <w:rPr>
          <w:lang w:eastAsia="de-DE"/>
        </w:rPr>
      </w:pPr>
      <w:r>
        <w:rPr>
          <w:lang w:eastAsia="de-DE"/>
        </w:rPr>
        <w:t>ENC</w:t>
      </w:r>
      <w:r>
        <w:rPr>
          <w:lang w:eastAsia="de-DE"/>
        </w:rPr>
        <w:tab/>
        <w:t>(Hydrographic Office approved) Electronic Navigation Chart</w:t>
      </w:r>
    </w:p>
    <w:p w14:paraId="15A3AAB0" w14:textId="77777777" w:rsidR="00DD3AF3" w:rsidRDefault="00DD3AF3" w:rsidP="00DD3AF3">
      <w:pPr>
        <w:pStyle w:val="BodyText"/>
        <w:tabs>
          <w:tab w:val="left" w:pos="1701"/>
        </w:tabs>
        <w:ind w:left="1701" w:hanging="1701"/>
        <w:rPr>
          <w:lang w:eastAsia="de-DE"/>
        </w:rPr>
      </w:pPr>
      <w:r>
        <w:rPr>
          <w:lang w:eastAsia="de-DE"/>
        </w:rPr>
        <w:t>GALILEO</w:t>
      </w:r>
      <w:r>
        <w:rPr>
          <w:lang w:eastAsia="de-DE"/>
        </w:rPr>
        <w:tab/>
        <w:t>European GNSS System</w:t>
      </w:r>
    </w:p>
    <w:p w14:paraId="42D7E35A" w14:textId="77777777" w:rsidR="00DD3AF3" w:rsidRDefault="00DD3AF3" w:rsidP="00DD3AF3">
      <w:pPr>
        <w:pStyle w:val="BodyText"/>
        <w:tabs>
          <w:tab w:val="left" w:pos="1701"/>
        </w:tabs>
        <w:ind w:left="1701" w:hanging="1701"/>
        <w:rPr>
          <w:lang w:eastAsia="de-DE"/>
        </w:rPr>
      </w:pPr>
      <w:r>
        <w:rPr>
          <w:lang w:eastAsia="de-DE"/>
        </w:rPr>
        <w:t>GBAS</w:t>
      </w:r>
      <w:r>
        <w:rPr>
          <w:lang w:eastAsia="de-DE"/>
        </w:rPr>
        <w:tab/>
        <w:t>Ground Based Augmentation System</w:t>
      </w:r>
    </w:p>
    <w:p w14:paraId="6F39BD1F" w14:textId="77777777" w:rsidR="00DD3AF3" w:rsidRDefault="00DD3AF3" w:rsidP="00DD3AF3">
      <w:pPr>
        <w:pStyle w:val="BodyText"/>
        <w:tabs>
          <w:tab w:val="left" w:pos="1701"/>
        </w:tabs>
        <w:ind w:left="1701" w:hanging="1701"/>
        <w:rPr>
          <w:lang w:eastAsia="de-DE"/>
        </w:rPr>
      </w:pPr>
      <w:r>
        <w:rPr>
          <w:lang w:eastAsia="de-DE"/>
        </w:rPr>
        <w:t>GEO</w:t>
      </w:r>
      <w:r>
        <w:rPr>
          <w:lang w:eastAsia="de-DE"/>
        </w:rPr>
        <w:tab/>
        <w:t>Geostationary Earth Orbiting satellite</w:t>
      </w:r>
    </w:p>
    <w:p w14:paraId="15194EC4" w14:textId="77777777" w:rsidR="00DD3AF3" w:rsidRDefault="00DD3AF3" w:rsidP="00DD3AF3">
      <w:pPr>
        <w:pStyle w:val="BodyText"/>
        <w:tabs>
          <w:tab w:val="left" w:pos="1701"/>
        </w:tabs>
        <w:ind w:left="1701" w:hanging="1701"/>
        <w:rPr>
          <w:lang w:eastAsia="de-DE"/>
        </w:rPr>
      </w:pPr>
      <w:r>
        <w:rPr>
          <w:lang w:eastAsia="de-DE"/>
        </w:rPr>
        <w:t>GLONASS</w:t>
      </w:r>
      <w:r>
        <w:rPr>
          <w:lang w:eastAsia="de-DE"/>
        </w:rPr>
        <w:tab/>
        <w:t>Global Navigation Satellite System (Russian Federation)</w:t>
      </w:r>
    </w:p>
    <w:p w14:paraId="06EF7C77" w14:textId="77777777" w:rsidR="00DD3AF3" w:rsidRDefault="00DD3AF3" w:rsidP="00DD3AF3">
      <w:pPr>
        <w:pStyle w:val="BodyText"/>
        <w:tabs>
          <w:tab w:val="left" w:pos="1701"/>
        </w:tabs>
        <w:ind w:left="1701" w:hanging="1701"/>
        <w:rPr>
          <w:lang w:eastAsia="de-DE"/>
        </w:rPr>
      </w:pPr>
      <w:r>
        <w:rPr>
          <w:lang w:eastAsia="de-DE"/>
        </w:rPr>
        <w:t>GMDSS</w:t>
      </w:r>
      <w:r>
        <w:rPr>
          <w:lang w:eastAsia="de-DE"/>
        </w:rPr>
        <w:tab/>
        <w:t>Global Maritime Distress &amp; Safety System</w:t>
      </w:r>
    </w:p>
    <w:p w14:paraId="2C868ABE" w14:textId="77777777" w:rsidR="00DD3AF3" w:rsidRDefault="00DD3AF3" w:rsidP="00DD3AF3">
      <w:pPr>
        <w:pStyle w:val="BodyText"/>
        <w:tabs>
          <w:tab w:val="left" w:pos="1701"/>
        </w:tabs>
        <w:ind w:left="1701" w:hanging="1701"/>
        <w:rPr>
          <w:lang w:eastAsia="de-DE"/>
        </w:rPr>
      </w:pPr>
      <w:r>
        <w:rPr>
          <w:lang w:eastAsia="de-DE"/>
        </w:rPr>
        <w:t>GNSS</w:t>
      </w:r>
      <w:r>
        <w:rPr>
          <w:lang w:eastAsia="de-DE"/>
        </w:rPr>
        <w:tab/>
        <w:t>Global Navigation Satellite System</w:t>
      </w:r>
    </w:p>
    <w:p w14:paraId="408566A0" w14:textId="77777777" w:rsidR="00DD3AF3" w:rsidRDefault="00DD3AF3" w:rsidP="00DD3AF3">
      <w:pPr>
        <w:pStyle w:val="BodyText"/>
        <w:tabs>
          <w:tab w:val="left" w:pos="1701"/>
        </w:tabs>
        <w:ind w:left="1701" w:hanging="1701"/>
        <w:rPr>
          <w:lang w:eastAsia="de-DE"/>
        </w:rPr>
      </w:pPr>
      <w:r>
        <w:rPr>
          <w:lang w:eastAsia="de-DE"/>
        </w:rPr>
        <w:t>GPS</w:t>
      </w:r>
      <w:r>
        <w:rPr>
          <w:lang w:eastAsia="de-DE"/>
        </w:rPr>
        <w:tab/>
        <w:t>Global Positioning System (US)</w:t>
      </w:r>
    </w:p>
    <w:p w14:paraId="58BEEC87" w14:textId="77777777" w:rsidR="00DD3AF3" w:rsidRDefault="00DD3AF3" w:rsidP="00DD3AF3">
      <w:pPr>
        <w:pStyle w:val="BodyText"/>
        <w:tabs>
          <w:tab w:val="left" w:pos="1701"/>
        </w:tabs>
        <w:ind w:left="1701" w:hanging="1701"/>
        <w:rPr>
          <w:lang w:eastAsia="de-DE"/>
        </w:rPr>
      </w:pPr>
      <w:r>
        <w:rPr>
          <w:lang w:eastAsia="de-DE"/>
        </w:rPr>
        <w:t>IALA</w:t>
      </w:r>
      <w:r>
        <w:rPr>
          <w:lang w:eastAsia="de-DE"/>
        </w:rPr>
        <w:tab/>
        <w:t>International Association of Marine Aids to Navigation and Lighthouse Authorities</w:t>
      </w:r>
    </w:p>
    <w:p w14:paraId="2F84E02B" w14:textId="77777777" w:rsidR="00DD3AF3" w:rsidRDefault="00DD3AF3" w:rsidP="00DD3AF3">
      <w:pPr>
        <w:pStyle w:val="BodyText"/>
        <w:tabs>
          <w:tab w:val="left" w:pos="1701"/>
        </w:tabs>
        <w:ind w:left="1701" w:hanging="1701"/>
        <w:rPr>
          <w:lang w:eastAsia="de-DE"/>
        </w:rPr>
      </w:pPr>
      <w:r>
        <w:rPr>
          <w:lang w:eastAsia="de-DE"/>
        </w:rPr>
        <w:t>IEC</w:t>
      </w:r>
      <w:r>
        <w:rPr>
          <w:lang w:eastAsia="de-DE"/>
        </w:rPr>
        <w:tab/>
        <w:t xml:space="preserve">International </w:t>
      </w:r>
      <w:proofErr w:type="spellStart"/>
      <w:r>
        <w:rPr>
          <w:lang w:eastAsia="de-DE"/>
        </w:rPr>
        <w:t>Electrotechnical</w:t>
      </w:r>
      <w:proofErr w:type="spellEnd"/>
      <w:r>
        <w:rPr>
          <w:lang w:eastAsia="de-DE"/>
        </w:rPr>
        <w:t xml:space="preserve"> Commission</w:t>
      </w:r>
    </w:p>
    <w:p w14:paraId="1798A565" w14:textId="77777777" w:rsidR="00DD3AF3" w:rsidRDefault="00DD3AF3" w:rsidP="00DD3AF3">
      <w:pPr>
        <w:pStyle w:val="BodyText"/>
        <w:tabs>
          <w:tab w:val="left" w:pos="1701"/>
        </w:tabs>
        <w:ind w:left="1701" w:hanging="1701"/>
        <w:rPr>
          <w:lang w:eastAsia="de-DE"/>
        </w:rPr>
      </w:pPr>
      <w:r>
        <w:rPr>
          <w:lang w:eastAsia="de-DE"/>
        </w:rPr>
        <w:t>IGSO</w:t>
      </w:r>
      <w:r>
        <w:rPr>
          <w:lang w:eastAsia="de-DE"/>
        </w:rPr>
        <w:tab/>
        <w:t>Inclined Geosynchronous Orbit satellite</w:t>
      </w:r>
    </w:p>
    <w:p w14:paraId="560DCA03" w14:textId="77777777" w:rsidR="00DD3AF3" w:rsidRDefault="00DD3AF3" w:rsidP="00DD3AF3">
      <w:pPr>
        <w:pStyle w:val="BodyText"/>
        <w:tabs>
          <w:tab w:val="left" w:pos="1701"/>
        </w:tabs>
        <w:ind w:left="1701" w:hanging="1701"/>
        <w:rPr>
          <w:lang w:eastAsia="de-DE"/>
        </w:rPr>
      </w:pPr>
      <w:r>
        <w:rPr>
          <w:lang w:eastAsia="de-DE"/>
        </w:rPr>
        <w:t>IHO</w:t>
      </w:r>
      <w:r>
        <w:rPr>
          <w:lang w:eastAsia="de-DE"/>
        </w:rPr>
        <w:tab/>
        <w:t>International Hydrographic Organisation</w:t>
      </w:r>
    </w:p>
    <w:p w14:paraId="6A0BC960" w14:textId="77777777" w:rsidR="00DD3AF3" w:rsidRDefault="00DD3AF3" w:rsidP="00DD3AF3">
      <w:pPr>
        <w:pStyle w:val="BodyText"/>
        <w:tabs>
          <w:tab w:val="left" w:pos="1701"/>
        </w:tabs>
        <w:ind w:left="1701" w:hanging="1701"/>
        <w:rPr>
          <w:lang w:eastAsia="de-DE"/>
        </w:rPr>
      </w:pPr>
      <w:r>
        <w:rPr>
          <w:lang w:eastAsia="de-DE"/>
        </w:rPr>
        <w:t>IMO</w:t>
      </w:r>
      <w:r>
        <w:rPr>
          <w:lang w:eastAsia="de-DE"/>
        </w:rPr>
        <w:tab/>
        <w:t>International Maritime Organisation</w:t>
      </w:r>
    </w:p>
    <w:p w14:paraId="6139647B" w14:textId="77777777" w:rsidR="00DD3AF3" w:rsidRDefault="00DD3AF3" w:rsidP="00DD3AF3">
      <w:pPr>
        <w:pStyle w:val="BodyText"/>
        <w:tabs>
          <w:tab w:val="left" w:pos="1701"/>
        </w:tabs>
        <w:ind w:left="1701" w:hanging="1701"/>
        <w:rPr>
          <w:lang w:eastAsia="de-DE"/>
        </w:rPr>
      </w:pPr>
      <w:r>
        <w:rPr>
          <w:lang w:eastAsia="de-DE"/>
        </w:rPr>
        <w:t>IRNSS</w:t>
      </w:r>
      <w:r>
        <w:rPr>
          <w:lang w:eastAsia="de-DE"/>
        </w:rPr>
        <w:tab/>
        <w:t>Indian Regional Navigational Satellite System</w:t>
      </w:r>
    </w:p>
    <w:p w14:paraId="71D09F24" w14:textId="77777777" w:rsidR="00DD3AF3" w:rsidRDefault="00DD3AF3" w:rsidP="00DD3AF3">
      <w:pPr>
        <w:pStyle w:val="BodyText"/>
        <w:tabs>
          <w:tab w:val="left" w:pos="1701"/>
        </w:tabs>
        <w:ind w:left="1701" w:hanging="1701"/>
        <w:rPr>
          <w:lang w:eastAsia="de-DE"/>
        </w:rPr>
      </w:pPr>
      <w:r>
        <w:rPr>
          <w:lang w:eastAsia="de-DE"/>
        </w:rPr>
        <w:t>ITU</w:t>
      </w:r>
      <w:r>
        <w:rPr>
          <w:lang w:eastAsia="de-DE"/>
        </w:rPr>
        <w:tab/>
        <w:t>International Telecommunication Union</w:t>
      </w:r>
    </w:p>
    <w:p w14:paraId="6B762DD3" w14:textId="77777777" w:rsidR="00DD3AF3" w:rsidRDefault="00DD3AF3" w:rsidP="00DD3AF3">
      <w:pPr>
        <w:pStyle w:val="BodyText"/>
        <w:tabs>
          <w:tab w:val="left" w:pos="1701"/>
        </w:tabs>
        <w:ind w:left="1701" w:hanging="1701"/>
        <w:rPr>
          <w:lang w:eastAsia="de-DE"/>
        </w:rPr>
      </w:pPr>
      <w:r>
        <w:rPr>
          <w:lang w:eastAsia="de-DE"/>
        </w:rPr>
        <w:t>LOP</w:t>
      </w:r>
      <w:r>
        <w:rPr>
          <w:lang w:eastAsia="de-DE"/>
        </w:rPr>
        <w:tab/>
        <w:t>Line of Position</w:t>
      </w:r>
    </w:p>
    <w:p w14:paraId="2FC8DA56" w14:textId="77777777" w:rsidR="00DD3AF3" w:rsidRDefault="00DD3AF3" w:rsidP="00DD3AF3">
      <w:pPr>
        <w:pStyle w:val="BodyText"/>
        <w:tabs>
          <w:tab w:val="left" w:pos="1701"/>
        </w:tabs>
        <w:ind w:left="1701" w:hanging="1701"/>
        <w:rPr>
          <w:lang w:eastAsia="de-DE"/>
        </w:rPr>
      </w:pPr>
      <w:r>
        <w:rPr>
          <w:lang w:eastAsia="de-DE"/>
        </w:rPr>
        <w:t>LRIT</w:t>
      </w:r>
      <w:r>
        <w:rPr>
          <w:lang w:eastAsia="de-DE"/>
        </w:rPr>
        <w:tab/>
        <w:t>Long Range Identification &amp; Tracking</w:t>
      </w:r>
    </w:p>
    <w:p w14:paraId="476CD142" w14:textId="77777777" w:rsidR="00DD3AF3" w:rsidRDefault="00DD3AF3" w:rsidP="00DD3AF3">
      <w:pPr>
        <w:pStyle w:val="BodyText"/>
        <w:tabs>
          <w:tab w:val="left" w:pos="1701"/>
        </w:tabs>
        <w:ind w:left="1701" w:hanging="1701"/>
        <w:rPr>
          <w:lang w:eastAsia="de-DE"/>
        </w:rPr>
      </w:pPr>
      <w:r>
        <w:rPr>
          <w:lang w:eastAsia="de-DE"/>
        </w:rPr>
        <w:t>MEO</w:t>
      </w:r>
      <w:r>
        <w:rPr>
          <w:lang w:eastAsia="de-DE"/>
        </w:rPr>
        <w:tab/>
        <w:t>Medium Earth Orbit satellite</w:t>
      </w:r>
    </w:p>
    <w:p w14:paraId="34A4BDC6" w14:textId="77777777" w:rsidR="00DD3AF3" w:rsidRDefault="00DD3AF3" w:rsidP="00DD3AF3">
      <w:pPr>
        <w:pStyle w:val="BodyText"/>
        <w:tabs>
          <w:tab w:val="left" w:pos="1701"/>
        </w:tabs>
        <w:ind w:left="1701" w:hanging="1701"/>
        <w:rPr>
          <w:lang w:eastAsia="de-DE"/>
        </w:rPr>
      </w:pPr>
      <w:r>
        <w:rPr>
          <w:lang w:eastAsia="de-DE"/>
        </w:rPr>
        <w:t>MF</w:t>
      </w:r>
      <w:r>
        <w:rPr>
          <w:lang w:eastAsia="de-DE"/>
        </w:rPr>
        <w:tab/>
        <w:t>Medium Frequency</w:t>
      </w:r>
    </w:p>
    <w:p w14:paraId="2F1124E1" w14:textId="77777777" w:rsidR="00DD3AF3" w:rsidRDefault="00DD3AF3" w:rsidP="00DD3AF3">
      <w:pPr>
        <w:pStyle w:val="BodyText"/>
        <w:tabs>
          <w:tab w:val="left" w:pos="1701"/>
        </w:tabs>
        <w:ind w:left="1701" w:hanging="1701"/>
        <w:rPr>
          <w:lang w:eastAsia="de-DE"/>
        </w:rPr>
      </w:pPr>
      <w:r>
        <w:rPr>
          <w:lang w:eastAsia="de-DE"/>
        </w:rPr>
        <w:t>MSAS</w:t>
      </w:r>
      <w:r>
        <w:rPr>
          <w:lang w:eastAsia="de-DE"/>
        </w:rPr>
        <w:tab/>
        <w:t>Multi-Satellite Augmentation System</w:t>
      </w:r>
    </w:p>
    <w:p w14:paraId="3FC09E4F" w14:textId="77777777" w:rsidR="00DD3AF3" w:rsidRDefault="00DD3AF3" w:rsidP="00DD3AF3">
      <w:pPr>
        <w:pStyle w:val="BodyText"/>
        <w:tabs>
          <w:tab w:val="left" w:pos="1701"/>
        </w:tabs>
        <w:ind w:left="1701" w:hanging="1701"/>
        <w:rPr>
          <w:lang w:eastAsia="de-DE"/>
        </w:rPr>
      </w:pPr>
      <w:r>
        <w:rPr>
          <w:lang w:eastAsia="de-DE"/>
        </w:rPr>
        <w:t>NAV</w:t>
      </w:r>
      <w:r>
        <w:rPr>
          <w:lang w:eastAsia="de-DE"/>
        </w:rPr>
        <w:tab/>
        <w:t>IMO Safety of Navigation Sub-Committee</w:t>
      </w:r>
    </w:p>
    <w:p w14:paraId="5B861CFB" w14:textId="77777777" w:rsidR="00DD3AF3" w:rsidRDefault="00DD3AF3" w:rsidP="00DD3AF3">
      <w:pPr>
        <w:pStyle w:val="BodyText"/>
        <w:tabs>
          <w:tab w:val="left" w:pos="1701"/>
        </w:tabs>
        <w:ind w:left="1701" w:hanging="1701"/>
        <w:rPr>
          <w:lang w:eastAsia="de-DE"/>
        </w:rPr>
      </w:pPr>
      <w:r>
        <w:rPr>
          <w:lang w:eastAsia="de-DE"/>
        </w:rPr>
        <w:t>PNT</w:t>
      </w:r>
      <w:r>
        <w:rPr>
          <w:lang w:eastAsia="de-DE"/>
        </w:rPr>
        <w:tab/>
        <w:t>Position, Navigation &amp; Timing</w:t>
      </w:r>
    </w:p>
    <w:p w14:paraId="4312B2AF" w14:textId="77777777" w:rsidR="00DD3AF3" w:rsidRDefault="00DD3AF3" w:rsidP="00DD3AF3">
      <w:pPr>
        <w:pStyle w:val="BodyText"/>
        <w:tabs>
          <w:tab w:val="left" w:pos="1701"/>
        </w:tabs>
        <w:ind w:left="1701" w:hanging="1701"/>
        <w:rPr>
          <w:lang w:eastAsia="de-DE"/>
        </w:rPr>
      </w:pPr>
      <w:proofErr w:type="spellStart"/>
      <w:r>
        <w:rPr>
          <w:lang w:eastAsia="de-DE"/>
        </w:rPr>
        <w:t>QoS</w:t>
      </w:r>
      <w:proofErr w:type="spellEnd"/>
      <w:r>
        <w:rPr>
          <w:lang w:eastAsia="de-DE"/>
        </w:rPr>
        <w:tab/>
        <w:t>Quality of Service</w:t>
      </w:r>
    </w:p>
    <w:p w14:paraId="3F5DB3D3" w14:textId="77777777" w:rsidR="00DD3AF3" w:rsidRDefault="00DD3AF3" w:rsidP="00DD3AF3">
      <w:pPr>
        <w:pStyle w:val="BodyText"/>
        <w:tabs>
          <w:tab w:val="left" w:pos="1701"/>
        </w:tabs>
        <w:ind w:left="1701" w:hanging="1701"/>
        <w:rPr>
          <w:lang w:eastAsia="de-DE"/>
        </w:rPr>
      </w:pPr>
      <w:r>
        <w:rPr>
          <w:lang w:eastAsia="de-DE"/>
        </w:rPr>
        <w:t>QZSS</w:t>
      </w:r>
      <w:r>
        <w:rPr>
          <w:lang w:eastAsia="de-DE"/>
        </w:rPr>
        <w:tab/>
        <w:t>Quasi-Zenith Satellite System</w:t>
      </w:r>
    </w:p>
    <w:p w14:paraId="08C86DBD" w14:textId="77777777" w:rsidR="00DD3AF3" w:rsidRDefault="00DD3AF3" w:rsidP="00DD3AF3">
      <w:pPr>
        <w:pStyle w:val="BodyText"/>
        <w:tabs>
          <w:tab w:val="left" w:pos="1701"/>
        </w:tabs>
        <w:ind w:left="1701" w:hanging="1701"/>
        <w:rPr>
          <w:lang w:eastAsia="de-DE"/>
        </w:rPr>
      </w:pPr>
      <w:r>
        <w:rPr>
          <w:lang w:eastAsia="de-DE"/>
        </w:rPr>
        <w:t>RACON</w:t>
      </w:r>
      <w:r>
        <w:rPr>
          <w:lang w:eastAsia="de-DE"/>
        </w:rPr>
        <w:tab/>
      </w:r>
      <w:proofErr w:type="spellStart"/>
      <w:r>
        <w:rPr>
          <w:lang w:eastAsia="de-DE"/>
        </w:rPr>
        <w:t>RAdar</w:t>
      </w:r>
      <w:proofErr w:type="spellEnd"/>
      <w:r>
        <w:rPr>
          <w:lang w:eastAsia="de-DE"/>
        </w:rPr>
        <w:t xml:space="preserve"> </w:t>
      </w:r>
      <w:proofErr w:type="spellStart"/>
      <w:r>
        <w:rPr>
          <w:lang w:eastAsia="de-DE"/>
        </w:rPr>
        <w:t>BeaCON</w:t>
      </w:r>
      <w:proofErr w:type="spellEnd"/>
    </w:p>
    <w:p w14:paraId="0C269519" w14:textId="77777777" w:rsidR="00DD3AF3" w:rsidRDefault="00DD3AF3" w:rsidP="00DD3AF3">
      <w:pPr>
        <w:pStyle w:val="BodyText"/>
        <w:tabs>
          <w:tab w:val="left" w:pos="1701"/>
        </w:tabs>
        <w:ind w:left="1701" w:hanging="1701"/>
        <w:rPr>
          <w:lang w:eastAsia="de-DE"/>
        </w:rPr>
      </w:pPr>
      <w:r>
        <w:rPr>
          <w:lang w:eastAsia="de-DE"/>
        </w:rPr>
        <w:t>RAIM</w:t>
      </w:r>
      <w:r>
        <w:rPr>
          <w:lang w:eastAsia="de-DE"/>
        </w:rPr>
        <w:tab/>
        <w:t>Receiver Autonomous Integrity Monitoring</w:t>
      </w:r>
    </w:p>
    <w:p w14:paraId="3F32A4B7" w14:textId="77777777" w:rsidR="00DD3AF3" w:rsidRDefault="00DD3AF3" w:rsidP="00DD3AF3">
      <w:pPr>
        <w:pStyle w:val="BodyText"/>
        <w:tabs>
          <w:tab w:val="left" w:pos="1701"/>
        </w:tabs>
        <w:ind w:left="1701" w:hanging="1701"/>
        <w:rPr>
          <w:lang w:eastAsia="de-DE"/>
        </w:rPr>
      </w:pPr>
      <w:r>
        <w:rPr>
          <w:lang w:eastAsia="de-DE"/>
        </w:rPr>
        <w:t>RNAV</w:t>
      </w:r>
      <w:r>
        <w:rPr>
          <w:lang w:eastAsia="de-DE"/>
        </w:rPr>
        <w:tab/>
        <w:t>Radionavigation</w:t>
      </w:r>
    </w:p>
    <w:p w14:paraId="14E5E902" w14:textId="77777777" w:rsidR="00DD3AF3" w:rsidRDefault="00DD3AF3" w:rsidP="00DD3AF3">
      <w:pPr>
        <w:pStyle w:val="BodyText"/>
        <w:tabs>
          <w:tab w:val="left" w:pos="1701"/>
        </w:tabs>
        <w:ind w:left="1701" w:hanging="1701"/>
        <w:rPr>
          <w:lang w:eastAsia="de-DE"/>
        </w:rPr>
      </w:pPr>
      <w:r>
        <w:rPr>
          <w:lang w:eastAsia="de-DE"/>
        </w:rPr>
        <w:t>RTK</w:t>
      </w:r>
      <w:r>
        <w:rPr>
          <w:lang w:eastAsia="de-DE"/>
        </w:rPr>
        <w:tab/>
        <w:t>Real Time Kinematic (GNSS)</w:t>
      </w:r>
    </w:p>
    <w:p w14:paraId="5328B41D" w14:textId="77777777" w:rsidR="00DD3AF3" w:rsidRDefault="00DD3AF3" w:rsidP="00DD3AF3">
      <w:pPr>
        <w:pStyle w:val="BodyText"/>
        <w:tabs>
          <w:tab w:val="left" w:pos="1701"/>
        </w:tabs>
        <w:ind w:left="1701" w:hanging="1701"/>
        <w:rPr>
          <w:lang w:eastAsia="de-DE"/>
        </w:rPr>
      </w:pPr>
      <w:r>
        <w:rPr>
          <w:lang w:eastAsia="de-DE"/>
        </w:rPr>
        <w:t>SBAS</w:t>
      </w:r>
      <w:r>
        <w:rPr>
          <w:lang w:eastAsia="de-DE"/>
        </w:rPr>
        <w:tab/>
        <w:t>Satellite Based Augmentation System</w:t>
      </w:r>
    </w:p>
    <w:p w14:paraId="5B9293D3" w14:textId="77777777" w:rsidR="00DD3AF3" w:rsidRDefault="00DD3AF3" w:rsidP="00DD3AF3">
      <w:pPr>
        <w:pStyle w:val="BodyText"/>
        <w:tabs>
          <w:tab w:val="left" w:pos="1701"/>
        </w:tabs>
        <w:ind w:left="1701" w:hanging="1701"/>
        <w:rPr>
          <w:lang w:eastAsia="de-DE"/>
        </w:rPr>
      </w:pPr>
      <w:r>
        <w:rPr>
          <w:lang w:eastAsia="de-DE"/>
        </w:rPr>
        <w:t>SDCM</w:t>
      </w:r>
      <w:r>
        <w:rPr>
          <w:lang w:eastAsia="de-DE"/>
        </w:rPr>
        <w:tab/>
        <w:t>System for Differential Corrections and Monitoring</w:t>
      </w:r>
    </w:p>
    <w:p w14:paraId="213DF6F2" w14:textId="77777777" w:rsidR="00DD3AF3" w:rsidRDefault="00DD3AF3" w:rsidP="00DD3AF3">
      <w:pPr>
        <w:pStyle w:val="BodyText"/>
        <w:tabs>
          <w:tab w:val="left" w:pos="1701"/>
        </w:tabs>
        <w:ind w:left="1701" w:hanging="1701"/>
        <w:rPr>
          <w:lang w:eastAsia="de-DE"/>
        </w:rPr>
      </w:pPr>
      <w:r>
        <w:rPr>
          <w:lang w:eastAsia="de-DE"/>
        </w:rPr>
        <w:t>SOLAS</w:t>
      </w:r>
      <w:r>
        <w:rPr>
          <w:lang w:eastAsia="de-DE"/>
        </w:rPr>
        <w:tab/>
        <w:t>Safety of Life at Sea (IMO Convention)</w:t>
      </w:r>
    </w:p>
    <w:p w14:paraId="61376DF7" w14:textId="77777777" w:rsidR="00DD3AF3" w:rsidRDefault="00DD3AF3" w:rsidP="00DD3AF3">
      <w:pPr>
        <w:pStyle w:val="BodyText"/>
        <w:tabs>
          <w:tab w:val="left" w:pos="1701"/>
        </w:tabs>
        <w:ind w:left="1701" w:hanging="1701"/>
        <w:rPr>
          <w:lang w:eastAsia="de-DE"/>
        </w:rPr>
      </w:pPr>
      <w:r>
        <w:rPr>
          <w:lang w:eastAsia="de-DE"/>
        </w:rPr>
        <w:t>TNS</w:t>
      </w:r>
      <w:r>
        <w:rPr>
          <w:lang w:eastAsia="de-DE"/>
        </w:rPr>
        <w:tab/>
        <w:t>Terrain Navigation System</w:t>
      </w:r>
    </w:p>
    <w:p w14:paraId="26828495" w14:textId="77777777" w:rsidR="00DD3AF3" w:rsidRDefault="00DD3AF3" w:rsidP="00DD3AF3">
      <w:pPr>
        <w:pStyle w:val="BodyText"/>
        <w:tabs>
          <w:tab w:val="left" w:pos="1701"/>
        </w:tabs>
        <w:ind w:left="1701" w:hanging="1701"/>
        <w:rPr>
          <w:lang w:eastAsia="de-DE"/>
        </w:rPr>
      </w:pPr>
      <w:r>
        <w:rPr>
          <w:lang w:eastAsia="de-DE"/>
        </w:rPr>
        <w:t>TOA</w:t>
      </w:r>
      <w:r>
        <w:rPr>
          <w:lang w:eastAsia="de-DE"/>
        </w:rPr>
        <w:tab/>
        <w:t>Time of Arrival</w:t>
      </w:r>
    </w:p>
    <w:p w14:paraId="78251886" w14:textId="77777777" w:rsidR="00DD3AF3" w:rsidRDefault="00DD3AF3" w:rsidP="00DD3AF3">
      <w:pPr>
        <w:pStyle w:val="BodyText"/>
        <w:tabs>
          <w:tab w:val="left" w:pos="1701"/>
        </w:tabs>
        <w:ind w:left="1701" w:hanging="1701"/>
        <w:rPr>
          <w:lang w:eastAsia="de-DE"/>
        </w:rPr>
      </w:pPr>
      <w:r>
        <w:rPr>
          <w:lang w:eastAsia="de-DE"/>
        </w:rPr>
        <w:t>TOE</w:t>
      </w:r>
      <w:r>
        <w:rPr>
          <w:lang w:eastAsia="de-DE"/>
        </w:rPr>
        <w:tab/>
        <w:t>Time of Emission</w:t>
      </w:r>
    </w:p>
    <w:p w14:paraId="422AC910" w14:textId="77777777" w:rsidR="00DD3AF3" w:rsidRDefault="00DD3AF3" w:rsidP="00DD3AF3">
      <w:pPr>
        <w:pStyle w:val="BodyText"/>
        <w:tabs>
          <w:tab w:val="left" w:pos="1701"/>
        </w:tabs>
        <w:ind w:left="1701" w:hanging="1701"/>
        <w:rPr>
          <w:lang w:eastAsia="de-DE"/>
        </w:rPr>
      </w:pPr>
      <w:r>
        <w:rPr>
          <w:lang w:eastAsia="de-DE"/>
        </w:rPr>
        <w:t>UHF</w:t>
      </w:r>
      <w:r>
        <w:rPr>
          <w:lang w:eastAsia="de-DE"/>
        </w:rPr>
        <w:tab/>
        <w:t>Ultra High Frequency</w:t>
      </w:r>
    </w:p>
    <w:p w14:paraId="7E70325E" w14:textId="77777777" w:rsidR="00DD3AF3" w:rsidRDefault="00DD3AF3" w:rsidP="00DD3AF3">
      <w:pPr>
        <w:pStyle w:val="BodyText"/>
        <w:tabs>
          <w:tab w:val="left" w:pos="1701"/>
        </w:tabs>
        <w:ind w:left="1701" w:hanging="1701"/>
        <w:rPr>
          <w:lang w:eastAsia="de-DE"/>
        </w:rPr>
      </w:pPr>
      <w:r>
        <w:rPr>
          <w:lang w:eastAsia="de-DE"/>
        </w:rPr>
        <w:t>UPS</w:t>
      </w:r>
      <w:r>
        <w:rPr>
          <w:lang w:eastAsia="de-DE"/>
        </w:rPr>
        <w:tab/>
        <w:t>Uninterruptible Power Supply</w:t>
      </w:r>
    </w:p>
    <w:p w14:paraId="31492BE6" w14:textId="77777777" w:rsidR="00DD3AF3" w:rsidRDefault="00DD3AF3" w:rsidP="00DD3AF3">
      <w:pPr>
        <w:pStyle w:val="BodyText"/>
        <w:tabs>
          <w:tab w:val="left" w:pos="1701"/>
        </w:tabs>
        <w:ind w:left="1701" w:hanging="1701"/>
        <w:rPr>
          <w:lang w:eastAsia="de-DE"/>
        </w:rPr>
      </w:pPr>
      <w:r>
        <w:rPr>
          <w:lang w:eastAsia="de-DE"/>
        </w:rPr>
        <w:t>VDR</w:t>
      </w:r>
      <w:r>
        <w:rPr>
          <w:lang w:eastAsia="de-DE"/>
        </w:rPr>
        <w:tab/>
        <w:t>Voyage Data Recorder</w:t>
      </w:r>
    </w:p>
    <w:p w14:paraId="5F25D1D2" w14:textId="77777777" w:rsidR="00DD3AF3" w:rsidRDefault="00DD3AF3" w:rsidP="00DD3AF3">
      <w:pPr>
        <w:pStyle w:val="BodyText"/>
        <w:tabs>
          <w:tab w:val="left" w:pos="1701"/>
        </w:tabs>
        <w:ind w:left="1701" w:hanging="1701"/>
        <w:rPr>
          <w:lang w:eastAsia="de-DE"/>
        </w:rPr>
      </w:pPr>
      <w:r>
        <w:rPr>
          <w:lang w:eastAsia="de-DE"/>
        </w:rPr>
        <w:t>VHF</w:t>
      </w:r>
      <w:r>
        <w:rPr>
          <w:lang w:eastAsia="de-DE"/>
        </w:rPr>
        <w:tab/>
        <w:t>Very High Frequency</w:t>
      </w:r>
    </w:p>
    <w:p w14:paraId="48EF5921" w14:textId="77777777" w:rsidR="00DD3AF3" w:rsidRDefault="00DD3AF3" w:rsidP="00DD3AF3">
      <w:pPr>
        <w:pStyle w:val="BodyText"/>
        <w:tabs>
          <w:tab w:val="left" w:pos="1701"/>
        </w:tabs>
        <w:ind w:left="1701" w:hanging="1701"/>
        <w:rPr>
          <w:lang w:eastAsia="de-DE"/>
        </w:rPr>
      </w:pPr>
      <w:r>
        <w:rPr>
          <w:lang w:eastAsia="de-DE"/>
        </w:rPr>
        <w:t>VTS</w:t>
      </w:r>
      <w:r>
        <w:rPr>
          <w:lang w:eastAsia="de-DE"/>
        </w:rPr>
        <w:tab/>
        <w:t>Vessel Traffic Services</w:t>
      </w:r>
    </w:p>
    <w:p w14:paraId="213B19C9" w14:textId="77777777" w:rsidR="00DD3AF3" w:rsidRDefault="00DD3AF3" w:rsidP="00DD3AF3">
      <w:pPr>
        <w:pStyle w:val="BodyText"/>
        <w:tabs>
          <w:tab w:val="left" w:pos="1701"/>
        </w:tabs>
        <w:ind w:left="1701" w:hanging="1701"/>
        <w:rPr>
          <w:lang w:eastAsia="de-DE"/>
        </w:rPr>
      </w:pPr>
      <w:r>
        <w:rPr>
          <w:lang w:eastAsia="de-DE"/>
        </w:rPr>
        <w:t>WAAS</w:t>
      </w:r>
      <w:r>
        <w:rPr>
          <w:lang w:eastAsia="de-DE"/>
        </w:rPr>
        <w:tab/>
        <w:t>Wide Area Augmentation System</w:t>
      </w:r>
    </w:p>
    <w:p w14:paraId="735902D7" w14:textId="77777777" w:rsidR="00DD3AF3" w:rsidRPr="00DD3AF3" w:rsidRDefault="00DD3AF3" w:rsidP="003657D5">
      <w:pPr>
        <w:pStyle w:val="BodyText"/>
        <w:tabs>
          <w:tab w:val="left" w:pos="1701"/>
        </w:tabs>
        <w:ind w:left="1701" w:hanging="1701"/>
        <w:rPr>
          <w:lang w:eastAsia="de-DE"/>
        </w:rPr>
      </w:pPr>
      <w:r>
        <w:rPr>
          <w:lang w:eastAsia="de-DE"/>
        </w:rPr>
        <w:t>WWRNS</w:t>
      </w:r>
      <w:r>
        <w:rPr>
          <w:lang w:eastAsia="de-DE"/>
        </w:rPr>
        <w:tab/>
        <w:t>World Wide Radio Navigation System</w:t>
      </w:r>
    </w:p>
    <w:p w14:paraId="38CEF59B" w14:textId="77777777" w:rsidR="00986D5A" w:rsidRPr="00DD3AF3" w:rsidRDefault="001A2B50" w:rsidP="003657D5">
      <w:pPr>
        <w:pStyle w:val="Annex"/>
      </w:pPr>
      <w:r w:rsidRPr="00371BEF">
        <w:br w:type="page"/>
      </w:r>
      <w:bookmarkStart w:id="441" w:name="_Toc244956719"/>
      <w:r w:rsidR="00DD3AF3">
        <w:t>Summary of Requirements</w:t>
      </w:r>
      <w:bookmarkEnd w:id="441"/>
    </w:p>
    <w:p w14:paraId="76B10CC1" w14:textId="77777777" w:rsidR="00A21909" w:rsidRDefault="009B5CD8" w:rsidP="00DD3AF3">
      <w:pPr>
        <w:pStyle w:val="BodyText"/>
      </w:pPr>
      <w:r w:rsidRPr="009B5CD8">
        <w:t xml:space="preserve">IMO Resolution </w:t>
      </w:r>
      <w:proofErr w:type="gramStart"/>
      <w:r w:rsidRPr="009B5CD8">
        <w:t>A.</w:t>
      </w:r>
      <w:ins w:id="442" w:author="Nick Ward" w:date="2012-01-11T10:49:00Z">
        <w:r w:rsidR="00B774EF">
          <w:t>1046(</w:t>
        </w:r>
        <w:proofErr w:type="gramEnd"/>
        <w:r w:rsidR="00B774EF">
          <w:t>27)</w:t>
        </w:r>
      </w:ins>
      <w:del w:id="443" w:author="Nick Ward" w:date="2012-01-11T10:49:00Z">
        <w:r w:rsidRPr="009B5CD8" w:rsidDel="00B774EF">
          <w:delText>953(</w:delText>
        </w:r>
      </w:del>
      <w:del w:id="444" w:author="Nick Ward" w:date="2012-01-11T10:50:00Z">
        <w:r w:rsidRPr="009B5CD8" w:rsidDel="00B774EF">
          <w:delText>23)</w:delText>
        </w:r>
      </w:del>
      <w:r w:rsidRPr="009B5CD8">
        <w:t xml:space="preserve"> World-Wide Radio Navigation System (WWRNS) </w:t>
      </w:r>
      <w:r>
        <w:t>is</w:t>
      </w:r>
      <w:r w:rsidRPr="009B5CD8">
        <w:t xml:space="preserve"> summarised </w:t>
      </w:r>
      <w:r>
        <w:t>in Table 2.</w:t>
      </w:r>
    </w:p>
    <w:p w14:paraId="014332F7" w14:textId="77777777" w:rsidR="009B5CD8" w:rsidRDefault="009B5CD8" w:rsidP="009B5CD8">
      <w:pPr>
        <w:pStyle w:val="Table"/>
      </w:pPr>
      <w:bookmarkStart w:id="445" w:name="_Toc244956721"/>
      <w:r>
        <w:t>Summary of Requirements</w:t>
      </w:r>
      <w:bookmarkEnd w:id="445"/>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Change w:id="446" w:author="Nick Ward" w:date="2012-01-11T10:57:00Z">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PrChange>
      </w:tblPr>
      <w:tblGrid>
        <w:gridCol w:w="2663"/>
        <w:gridCol w:w="1738"/>
        <w:gridCol w:w="1846"/>
        <w:gridCol w:w="1799"/>
        <w:gridCol w:w="1524"/>
        <w:tblGridChange w:id="447">
          <w:tblGrid>
            <w:gridCol w:w="3085"/>
            <w:gridCol w:w="1843"/>
            <w:gridCol w:w="1984"/>
            <w:gridCol w:w="1922"/>
            <w:gridCol w:w="1922"/>
          </w:tblGrid>
        </w:tblGridChange>
      </w:tblGrid>
      <w:tr w:rsidR="00BA695F" w:rsidRPr="00052FE4" w14:paraId="1053CE06" w14:textId="77777777" w:rsidTr="00BA695F">
        <w:trPr>
          <w:jc w:val="center"/>
          <w:trPrChange w:id="448" w:author="Nick Ward" w:date="2012-01-11T10:57:00Z">
            <w:trPr>
              <w:jc w:val="center"/>
            </w:trPr>
          </w:trPrChange>
        </w:trPr>
        <w:tc>
          <w:tcPr>
            <w:tcW w:w="2663" w:type="dxa"/>
            <w:tcPrChange w:id="449" w:author="Nick Ward" w:date="2012-01-11T10:57:00Z">
              <w:tcPr>
                <w:tcW w:w="3085" w:type="dxa"/>
              </w:tcPr>
            </w:tcPrChange>
          </w:tcPr>
          <w:p w14:paraId="0A06E21C" w14:textId="77777777" w:rsidR="00BA695F" w:rsidRPr="00052FE4" w:rsidRDefault="00BA695F" w:rsidP="009B5CD8">
            <w:pPr>
              <w:jc w:val="center"/>
              <w:rPr>
                <w:sz w:val="20"/>
              </w:rPr>
            </w:pPr>
            <w:r w:rsidRPr="00052FE4">
              <w:rPr>
                <w:sz w:val="20"/>
              </w:rPr>
              <w:t>Phase of Navigation</w:t>
            </w:r>
          </w:p>
        </w:tc>
        <w:tc>
          <w:tcPr>
            <w:tcW w:w="1738" w:type="dxa"/>
            <w:tcPrChange w:id="450" w:author="Nick Ward" w:date="2012-01-11T10:57:00Z">
              <w:tcPr>
                <w:tcW w:w="1843" w:type="dxa"/>
              </w:tcPr>
            </w:tcPrChange>
          </w:tcPr>
          <w:p w14:paraId="451CFE60" w14:textId="77777777" w:rsidR="00BA695F" w:rsidRPr="00052FE4" w:rsidRDefault="00BA695F" w:rsidP="009B5CD8">
            <w:pPr>
              <w:ind w:left="34"/>
              <w:jc w:val="center"/>
              <w:rPr>
                <w:sz w:val="20"/>
              </w:rPr>
            </w:pPr>
            <w:r w:rsidRPr="00052FE4">
              <w:rPr>
                <w:sz w:val="20"/>
              </w:rPr>
              <w:t>Accuracy Requirement</w:t>
            </w:r>
          </w:p>
        </w:tc>
        <w:tc>
          <w:tcPr>
            <w:tcW w:w="1846" w:type="dxa"/>
            <w:tcPrChange w:id="451" w:author="Nick Ward" w:date="2012-01-11T10:57:00Z">
              <w:tcPr>
                <w:tcW w:w="1984" w:type="dxa"/>
              </w:tcPr>
            </w:tcPrChange>
          </w:tcPr>
          <w:p w14:paraId="045782AE" w14:textId="77777777" w:rsidR="00BA695F" w:rsidRPr="00052FE4" w:rsidRDefault="00BA695F" w:rsidP="009B5CD8">
            <w:pPr>
              <w:ind w:left="34"/>
              <w:jc w:val="center"/>
              <w:rPr>
                <w:sz w:val="20"/>
              </w:rPr>
            </w:pPr>
            <w:r w:rsidRPr="00052FE4">
              <w:rPr>
                <w:sz w:val="20"/>
              </w:rPr>
              <w:t>Availability Requirement</w:t>
            </w:r>
          </w:p>
        </w:tc>
        <w:tc>
          <w:tcPr>
            <w:tcW w:w="1799" w:type="dxa"/>
            <w:tcPrChange w:id="452" w:author="Nick Ward" w:date="2012-01-11T10:57:00Z">
              <w:tcPr>
                <w:tcW w:w="1922" w:type="dxa"/>
              </w:tcPr>
            </w:tcPrChange>
          </w:tcPr>
          <w:p w14:paraId="2C3D0842" w14:textId="77777777" w:rsidR="00BA695F" w:rsidRPr="00052FE4" w:rsidRDefault="00BA695F" w:rsidP="009B5CD8">
            <w:pPr>
              <w:ind w:left="34"/>
              <w:jc w:val="center"/>
              <w:rPr>
                <w:sz w:val="20"/>
              </w:rPr>
            </w:pPr>
            <w:r w:rsidRPr="00052FE4">
              <w:rPr>
                <w:sz w:val="20"/>
              </w:rPr>
              <w:t>Continuity Requirement</w:t>
            </w:r>
          </w:p>
        </w:tc>
        <w:tc>
          <w:tcPr>
            <w:tcW w:w="1524" w:type="dxa"/>
            <w:tcPrChange w:id="453" w:author="Nick Ward" w:date="2012-01-11T10:57:00Z">
              <w:tcPr>
                <w:tcW w:w="1922" w:type="dxa"/>
              </w:tcPr>
            </w:tcPrChange>
          </w:tcPr>
          <w:p w14:paraId="3C72848C" w14:textId="77777777" w:rsidR="00BA695F" w:rsidRPr="00052FE4" w:rsidRDefault="00BA695F" w:rsidP="009B5CD8">
            <w:pPr>
              <w:ind w:left="34"/>
              <w:jc w:val="center"/>
              <w:rPr>
                <w:ins w:id="454" w:author="Nick Ward" w:date="2012-01-11T10:57:00Z"/>
                <w:sz w:val="20"/>
              </w:rPr>
            </w:pPr>
            <w:ins w:id="455" w:author="Nick Ward" w:date="2012-01-11T10:57:00Z">
              <w:r>
                <w:rPr>
                  <w:sz w:val="20"/>
                </w:rPr>
                <w:t>Integrity warning</w:t>
              </w:r>
            </w:ins>
          </w:p>
        </w:tc>
      </w:tr>
      <w:tr w:rsidR="00BA695F" w:rsidRPr="00052FE4" w14:paraId="76DA3BBF" w14:textId="77777777" w:rsidTr="00BA695F">
        <w:trPr>
          <w:jc w:val="center"/>
          <w:trPrChange w:id="456" w:author="Nick Ward" w:date="2012-01-11T10:57:00Z">
            <w:trPr>
              <w:jc w:val="center"/>
            </w:trPr>
          </w:trPrChange>
        </w:trPr>
        <w:tc>
          <w:tcPr>
            <w:tcW w:w="2663" w:type="dxa"/>
            <w:tcPrChange w:id="457" w:author="Nick Ward" w:date="2012-01-11T10:57:00Z">
              <w:tcPr>
                <w:tcW w:w="3085" w:type="dxa"/>
              </w:tcPr>
            </w:tcPrChange>
          </w:tcPr>
          <w:p w14:paraId="7A136384" w14:textId="77777777" w:rsidR="00BA695F" w:rsidRPr="00052FE4" w:rsidRDefault="00BA695F" w:rsidP="009B5CD8">
            <w:pPr>
              <w:jc w:val="center"/>
              <w:rPr>
                <w:sz w:val="20"/>
              </w:rPr>
            </w:pPr>
          </w:p>
          <w:p w14:paraId="54DDA6A7" w14:textId="77777777" w:rsidR="00BA695F" w:rsidRPr="00052FE4" w:rsidRDefault="00BA695F" w:rsidP="009B5CD8">
            <w:pPr>
              <w:jc w:val="center"/>
              <w:rPr>
                <w:sz w:val="20"/>
              </w:rPr>
            </w:pPr>
            <w:r w:rsidRPr="00052FE4">
              <w:rPr>
                <w:sz w:val="20"/>
              </w:rPr>
              <w:t>Ocean</w:t>
            </w:r>
            <w:ins w:id="458" w:author="Nick Ward" w:date="2012-01-11T10:54:00Z">
              <w:r>
                <w:rPr>
                  <w:sz w:val="20"/>
                </w:rPr>
                <w:t xml:space="preserve"> Waters</w:t>
              </w:r>
            </w:ins>
          </w:p>
        </w:tc>
        <w:tc>
          <w:tcPr>
            <w:tcW w:w="1738" w:type="dxa"/>
            <w:tcPrChange w:id="459" w:author="Nick Ward" w:date="2012-01-11T10:57:00Z">
              <w:tcPr>
                <w:tcW w:w="1843" w:type="dxa"/>
              </w:tcPr>
            </w:tcPrChange>
          </w:tcPr>
          <w:p w14:paraId="564F3D7E" w14:textId="77777777" w:rsidR="00BA695F" w:rsidRPr="00052FE4" w:rsidRDefault="00BA695F" w:rsidP="009B5CD8">
            <w:pPr>
              <w:ind w:left="34"/>
              <w:jc w:val="center"/>
              <w:rPr>
                <w:sz w:val="20"/>
              </w:rPr>
            </w:pPr>
          </w:p>
          <w:p w14:paraId="38F6E909" w14:textId="77777777" w:rsidR="00BA695F" w:rsidRPr="00052FE4" w:rsidRDefault="00BA695F" w:rsidP="009B5CD8">
            <w:pPr>
              <w:ind w:left="34"/>
              <w:jc w:val="center"/>
              <w:rPr>
                <w:sz w:val="20"/>
              </w:rPr>
            </w:pPr>
            <w:r w:rsidRPr="00052FE4">
              <w:rPr>
                <w:sz w:val="20"/>
              </w:rPr>
              <w:t>100m (95%)</w:t>
            </w:r>
          </w:p>
        </w:tc>
        <w:tc>
          <w:tcPr>
            <w:tcW w:w="1846" w:type="dxa"/>
            <w:tcPrChange w:id="460" w:author="Nick Ward" w:date="2012-01-11T10:57:00Z">
              <w:tcPr>
                <w:tcW w:w="1984" w:type="dxa"/>
              </w:tcPr>
            </w:tcPrChange>
          </w:tcPr>
          <w:p w14:paraId="7356C513" w14:textId="77777777" w:rsidR="00BA695F" w:rsidRPr="00052FE4" w:rsidRDefault="00BA695F" w:rsidP="009B5CD8">
            <w:pPr>
              <w:ind w:left="34"/>
              <w:jc w:val="center"/>
              <w:rPr>
                <w:sz w:val="20"/>
              </w:rPr>
            </w:pPr>
          </w:p>
          <w:p w14:paraId="62D35CB1" w14:textId="77777777" w:rsidR="00BA695F" w:rsidRPr="00052FE4" w:rsidRDefault="00BA695F" w:rsidP="00B774EF">
            <w:pPr>
              <w:ind w:left="34"/>
              <w:jc w:val="center"/>
              <w:rPr>
                <w:sz w:val="20"/>
              </w:rPr>
            </w:pPr>
            <w:r w:rsidRPr="00052FE4">
              <w:rPr>
                <w:sz w:val="20"/>
              </w:rPr>
              <w:t xml:space="preserve">99.8% </w:t>
            </w:r>
            <w:del w:id="461" w:author="Nick Ward" w:date="2012-01-11T10:55:00Z">
              <w:r w:rsidRPr="00052FE4" w:rsidDel="00B774EF">
                <w:rPr>
                  <w:sz w:val="20"/>
                </w:rPr>
                <w:delText>over 30 days</w:delText>
              </w:r>
            </w:del>
          </w:p>
        </w:tc>
        <w:tc>
          <w:tcPr>
            <w:tcW w:w="1799" w:type="dxa"/>
            <w:tcPrChange w:id="462" w:author="Nick Ward" w:date="2012-01-11T10:57:00Z">
              <w:tcPr>
                <w:tcW w:w="1922" w:type="dxa"/>
              </w:tcPr>
            </w:tcPrChange>
          </w:tcPr>
          <w:p w14:paraId="6197D6A1" w14:textId="77777777" w:rsidR="00BA695F" w:rsidRPr="00052FE4" w:rsidRDefault="00BA695F" w:rsidP="009B5CD8">
            <w:pPr>
              <w:ind w:left="34"/>
              <w:jc w:val="center"/>
              <w:rPr>
                <w:sz w:val="20"/>
              </w:rPr>
            </w:pPr>
          </w:p>
          <w:p w14:paraId="1911C0A6" w14:textId="77777777" w:rsidR="00BA695F" w:rsidRPr="00052FE4" w:rsidRDefault="00BA695F" w:rsidP="009B5CD8">
            <w:pPr>
              <w:ind w:left="34"/>
              <w:jc w:val="center"/>
              <w:rPr>
                <w:sz w:val="20"/>
              </w:rPr>
            </w:pPr>
            <w:r w:rsidRPr="00052FE4">
              <w:rPr>
                <w:sz w:val="20"/>
              </w:rPr>
              <w:t>N/A</w:t>
            </w:r>
          </w:p>
        </w:tc>
        <w:tc>
          <w:tcPr>
            <w:tcW w:w="1524" w:type="dxa"/>
            <w:tcPrChange w:id="463" w:author="Nick Ward" w:date="2012-01-11T10:57:00Z">
              <w:tcPr>
                <w:tcW w:w="1922" w:type="dxa"/>
              </w:tcPr>
            </w:tcPrChange>
          </w:tcPr>
          <w:p w14:paraId="591851D5" w14:textId="77777777" w:rsidR="00BA695F" w:rsidRDefault="00BA695F" w:rsidP="00BA695F">
            <w:pPr>
              <w:autoSpaceDE w:val="0"/>
              <w:autoSpaceDN w:val="0"/>
              <w:adjustRightInd w:val="0"/>
              <w:rPr>
                <w:ins w:id="464" w:author="Nick Ward" w:date="2012-01-11T10:57:00Z"/>
              </w:rPr>
            </w:pPr>
            <w:ins w:id="465" w:author="Nick Ward" w:date="2012-01-11T10:57:00Z">
              <w:r>
                <w:t>As soon as practicable by Maritime Safety Information (MSI) systems.</w:t>
              </w:r>
            </w:ins>
          </w:p>
          <w:p w14:paraId="150834B2" w14:textId="77777777" w:rsidR="00BA695F" w:rsidRPr="00052FE4" w:rsidRDefault="00BA695F" w:rsidP="009B5CD8">
            <w:pPr>
              <w:ind w:left="34"/>
              <w:jc w:val="center"/>
              <w:rPr>
                <w:ins w:id="466" w:author="Nick Ward" w:date="2012-01-11T10:57:00Z"/>
                <w:sz w:val="20"/>
              </w:rPr>
            </w:pPr>
          </w:p>
        </w:tc>
      </w:tr>
      <w:tr w:rsidR="00BA695F" w:rsidRPr="00052FE4" w14:paraId="09C694B7" w14:textId="77777777" w:rsidTr="00BA695F">
        <w:trPr>
          <w:jc w:val="center"/>
          <w:trPrChange w:id="467" w:author="Nick Ward" w:date="2012-01-11T10:57:00Z">
            <w:trPr>
              <w:jc w:val="center"/>
            </w:trPr>
          </w:trPrChange>
        </w:trPr>
        <w:tc>
          <w:tcPr>
            <w:tcW w:w="2663" w:type="dxa"/>
            <w:tcPrChange w:id="468" w:author="Nick Ward" w:date="2012-01-11T10:57:00Z">
              <w:tcPr>
                <w:tcW w:w="3085" w:type="dxa"/>
              </w:tcPr>
            </w:tcPrChange>
          </w:tcPr>
          <w:p w14:paraId="2D32F93C" w14:textId="77777777" w:rsidR="00BA695F" w:rsidRPr="00052FE4" w:rsidRDefault="00BA695F" w:rsidP="00B774EF">
            <w:pPr>
              <w:jc w:val="center"/>
              <w:rPr>
                <w:rFonts w:cs="Arial"/>
                <w:sz w:val="20"/>
              </w:rPr>
            </w:pPr>
            <w:del w:id="469" w:author="Nick Ward" w:date="2012-01-11T10:55:00Z">
              <w:r w:rsidRPr="00052FE4" w:rsidDel="00B774EF">
                <w:rPr>
                  <w:rFonts w:cs="Arial"/>
                  <w:sz w:val="20"/>
                </w:rPr>
                <w:delText xml:space="preserve">Navigation in </w:delText>
              </w:r>
            </w:del>
            <w:del w:id="470" w:author="Nick Ward" w:date="2012-01-11T10:54:00Z">
              <w:r w:rsidRPr="00052FE4" w:rsidDel="00B774EF">
                <w:rPr>
                  <w:rFonts w:cs="Arial"/>
                  <w:sz w:val="20"/>
                </w:rPr>
                <w:delText xml:space="preserve">those </w:delText>
              </w:r>
            </w:del>
            <w:r w:rsidRPr="00052FE4">
              <w:rPr>
                <w:rFonts w:cs="Arial"/>
                <w:sz w:val="20"/>
              </w:rPr>
              <w:t xml:space="preserve"> Harbour Entrances, Harbour Approaches and Coastal Waters </w:t>
            </w:r>
            <w:del w:id="471" w:author="Nick Ward" w:date="2012-01-11T10:55:00Z">
              <w:r w:rsidRPr="00052FE4" w:rsidDel="00B774EF">
                <w:rPr>
                  <w:rFonts w:cs="Arial"/>
                  <w:sz w:val="20"/>
                </w:rPr>
                <w:delText>with a low volume of Traffic and/or a less significant degree of risk</w:delText>
              </w:r>
            </w:del>
          </w:p>
        </w:tc>
        <w:tc>
          <w:tcPr>
            <w:tcW w:w="1738" w:type="dxa"/>
            <w:tcPrChange w:id="472" w:author="Nick Ward" w:date="2012-01-11T10:57:00Z">
              <w:tcPr>
                <w:tcW w:w="1843" w:type="dxa"/>
              </w:tcPr>
            </w:tcPrChange>
          </w:tcPr>
          <w:p w14:paraId="17904D8A" w14:textId="77777777" w:rsidR="00BA695F" w:rsidRPr="00052FE4" w:rsidRDefault="00BA695F" w:rsidP="009B5CD8">
            <w:pPr>
              <w:ind w:left="34"/>
              <w:jc w:val="center"/>
              <w:rPr>
                <w:sz w:val="20"/>
              </w:rPr>
            </w:pPr>
          </w:p>
          <w:p w14:paraId="15FB5956" w14:textId="77777777" w:rsidR="00BA695F" w:rsidRPr="00052FE4" w:rsidRDefault="00BA695F" w:rsidP="009B5CD8">
            <w:pPr>
              <w:ind w:left="34"/>
              <w:jc w:val="center"/>
              <w:rPr>
                <w:sz w:val="20"/>
              </w:rPr>
            </w:pPr>
            <w:r w:rsidRPr="00052FE4">
              <w:rPr>
                <w:sz w:val="20"/>
              </w:rPr>
              <w:t>10m (95%)</w:t>
            </w:r>
          </w:p>
        </w:tc>
        <w:tc>
          <w:tcPr>
            <w:tcW w:w="1846" w:type="dxa"/>
            <w:tcPrChange w:id="473" w:author="Nick Ward" w:date="2012-01-11T10:57:00Z">
              <w:tcPr>
                <w:tcW w:w="1984" w:type="dxa"/>
              </w:tcPr>
            </w:tcPrChange>
          </w:tcPr>
          <w:p w14:paraId="669F068A" w14:textId="77777777" w:rsidR="00BA695F" w:rsidRPr="00052FE4" w:rsidRDefault="00BA695F" w:rsidP="009B5CD8">
            <w:pPr>
              <w:ind w:left="34"/>
              <w:jc w:val="center"/>
              <w:rPr>
                <w:sz w:val="20"/>
              </w:rPr>
            </w:pPr>
          </w:p>
          <w:p w14:paraId="7DCAD537" w14:textId="77777777" w:rsidR="00BA695F" w:rsidRPr="00052FE4" w:rsidRDefault="00BA695F" w:rsidP="00BA695F">
            <w:pPr>
              <w:ind w:left="34"/>
              <w:jc w:val="center"/>
              <w:rPr>
                <w:sz w:val="20"/>
              </w:rPr>
            </w:pPr>
            <w:r w:rsidRPr="00052FE4">
              <w:rPr>
                <w:sz w:val="20"/>
              </w:rPr>
              <w:t>99.</w:t>
            </w:r>
            <w:ins w:id="474" w:author="Nick Ward" w:date="2012-01-11T10:59:00Z">
              <w:r>
                <w:rPr>
                  <w:sz w:val="20"/>
                </w:rPr>
                <w:t>8</w:t>
              </w:r>
            </w:ins>
            <w:del w:id="475" w:author="Nick Ward" w:date="2012-01-11T10:59:00Z">
              <w:r w:rsidRPr="00052FE4" w:rsidDel="00BA695F">
                <w:rPr>
                  <w:sz w:val="20"/>
                </w:rPr>
                <w:delText>5</w:delText>
              </w:r>
            </w:del>
            <w:r w:rsidRPr="00052FE4">
              <w:rPr>
                <w:sz w:val="20"/>
              </w:rPr>
              <w:t xml:space="preserve">% </w:t>
            </w:r>
            <w:del w:id="476" w:author="Nick Ward" w:date="2012-01-11T10:59:00Z">
              <w:r w:rsidRPr="00052FE4" w:rsidDel="00BA695F">
                <w:rPr>
                  <w:sz w:val="20"/>
                </w:rPr>
                <w:delText>over 2 years</w:delText>
              </w:r>
            </w:del>
          </w:p>
        </w:tc>
        <w:tc>
          <w:tcPr>
            <w:tcW w:w="1799" w:type="dxa"/>
            <w:tcPrChange w:id="477" w:author="Nick Ward" w:date="2012-01-11T10:57:00Z">
              <w:tcPr>
                <w:tcW w:w="1922" w:type="dxa"/>
              </w:tcPr>
            </w:tcPrChange>
          </w:tcPr>
          <w:p w14:paraId="69628D33" w14:textId="77777777" w:rsidR="00BA695F" w:rsidRPr="00052FE4" w:rsidRDefault="00BA695F" w:rsidP="009B5CD8">
            <w:pPr>
              <w:ind w:left="34"/>
              <w:jc w:val="center"/>
              <w:rPr>
                <w:sz w:val="20"/>
              </w:rPr>
            </w:pPr>
          </w:p>
          <w:p w14:paraId="04CFBEDD" w14:textId="77777777" w:rsidR="00BA695F" w:rsidRPr="00052FE4" w:rsidRDefault="00BA695F" w:rsidP="00BA695F">
            <w:pPr>
              <w:ind w:left="34"/>
              <w:jc w:val="center"/>
              <w:rPr>
                <w:sz w:val="20"/>
              </w:rPr>
            </w:pPr>
            <w:r w:rsidRPr="00052FE4">
              <w:rPr>
                <w:sz w:val="20"/>
              </w:rPr>
              <w:t>99.</w:t>
            </w:r>
            <w:ins w:id="478" w:author="Nick Ward" w:date="2012-01-11T10:59:00Z">
              <w:r>
                <w:rPr>
                  <w:sz w:val="20"/>
                </w:rPr>
                <w:t>97</w:t>
              </w:r>
            </w:ins>
            <w:del w:id="479" w:author="Nick Ward" w:date="2012-01-11T10:59:00Z">
              <w:r w:rsidRPr="00052FE4" w:rsidDel="00BA695F">
                <w:rPr>
                  <w:sz w:val="20"/>
                </w:rPr>
                <w:delText>85</w:delText>
              </w:r>
            </w:del>
            <w:r w:rsidRPr="00052FE4">
              <w:rPr>
                <w:sz w:val="20"/>
              </w:rPr>
              <w:t>% over</w:t>
            </w:r>
            <w:ins w:id="480" w:author="Nick Ward" w:date="2012-01-11T10:59:00Z">
              <w:r>
                <w:rPr>
                  <w:sz w:val="20"/>
                </w:rPr>
                <w:t xml:space="preserve"> 15 </w:t>
              </w:r>
              <w:proofErr w:type="spellStart"/>
              <w:r>
                <w:rPr>
                  <w:sz w:val="20"/>
                </w:rPr>
                <w:t>mins</w:t>
              </w:r>
            </w:ins>
            <w:proofErr w:type="spellEnd"/>
            <w:del w:id="481" w:author="Nick Ward" w:date="2012-01-11T10:59:00Z">
              <w:r w:rsidRPr="00052FE4" w:rsidDel="00BA695F">
                <w:rPr>
                  <w:sz w:val="20"/>
                </w:rPr>
                <w:delText xml:space="preserve"> 3 hours</w:delText>
              </w:r>
            </w:del>
          </w:p>
        </w:tc>
        <w:tc>
          <w:tcPr>
            <w:tcW w:w="1524" w:type="dxa"/>
            <w:tcPrChange w:id="482" w:author="Nick Ward" w:date="2012-01-11T10:57:00Z">
              <w:tcPr>
                <w:tcW w:w="1922" w:type="dxa"/>
              </w:tcPr>
            </w:tcPrChange>
          </w:tcPr>
          <w:p w14:paraId="30D9D5E4" w14:textId="77777777" w:rsidR="00CC6537" w:rsidRDefault="00BA695F" w:rsidP="00CC6537">
            <w:pPr>
              <w:autoSpaceDE w:val="0"/>
              <w:autoSpaceDN w:val="0"/>
              <w:adjustRightInd w:val="0"/>
              <w:rPr>
                <w:ins w:id="483" w:author="Nick Ward" w:date="2012-01-11T11:00:00Z"/>
              </w:rPr>
              <w:pPrChange w:id="484" w:author="Nick Ward" w:date="2012-01-11T11:00:00Z">
                <w:pPr>
                  <w:ind w:left="34"/>
                  <w:jc w:val="center"/>
                </w:pPr>
              </w:pPrChange>
            </w:pPr>
            <w:ins w:id="485" w:author="Nick Ward" w:date="2012-01-11T11:00:00Z">
              <w:r>
                <w:t>Within 10 s.</w:t>
              </w:r>
            </w:ins>
          </w:p>
          <w:p w14:paraId="2FEF48BF" w14:textId="77777777" w:rsidR="00CC6537" w:rsidRDefault="00BA695F" w:rsidP="00CC6537">
            <w:pPr>
              <w:autoSpaceDE w:val="0"/>
              <w:autoSpaceDN w:val="0"/>
              <w:adjustRightInd w:val="0"/>
              <w:rPr>
                <w:ins w:id="486" w:author="Nick Ward" w:date="2012-01-11T10:57:00Z"/>
                <w:sz w:val="20"/>
              </w:rPr>
              <w:pPrChange w:id="487" w:author="Nick Ward" w:date="2012-01-11T11:01:00Z">
                <w:pPr>
                  <w:ind w:left="34"/>
                  <w:jc w:val="center"/>
                </w:pPr>
              </w:pPrChange>
            </w:pPr>
            <w:ins w:id="488" w:author="Nick Ward" w:date="2012-01-11T11:01:00Z">
              <w:r>
                <w:t>(system  considered available when it</w:t>
              </w:r>
              <w:r>
                <w:rPr>
                  <w:szCs w:val="22"/>
                </w:rPr>
                <w:t xml:space="preserve"> provides the required integrity for the given accuracy level)</w:t>
              </w:r>
            </w:ins>
          </w:p>
        </w:tc>
      </w:tr>
      <w:tr w:rsidR="00BA695F" w:rsidRPr="00052FE4" w14:paraId="42711A9A" w14:textId="77777777" w:rsidTr="00BA695F">
        <w:trPr>
          <w:jc w:val="center"/>
          <w:trPrChange w:id="489" w:author="Nick Ward" w:date="2012-01-11T10:57:00Z">
            <w:trPr>
              <w:jc w:val="center"/>
            </w:trPr>
          </w:trPrChange>
        </w:trPr>
        <w:tc>
          <w:tcPr>
            <w:tcW w:w="2663" w:type="dxa"/>
            <w:tcPrChange w:id="490" w:author="Nick Ward" w:date="2012-01-11T10:57:00Z">
              <w:tcPr>
                <w:tcW w:w="3085" w:type="dxa"/>
              </w:tcPr>
            </w:tcPrChange>
          </w:tcPr>
          <w:p w14:paraId="2243F557" w14:textId="77777777" w:rsidR="00BA695F" w:rsidRPr="00052FE4" w:rsidRDefault="00BA695F" w:rsidP="009B5CD8">
            <w:pPr>
              <w:jc w:val="center"/>
              <w:rPr>
                <w:rFonts w:cs="Arial"/>
                <w:sz w:val="20"/>
              </w:rPr>
            </w:pPr>
            <w:del w:id="491" w:author="Nick Ward" w:date="2012-01-11T10:55:00Z">
              <w:r w:rsidRPr="00052FE4" w:rsidDel="00B774EF">
                <w:rPr>
                  <w:rFonts w:cs="Arial"/>
                  <w:sz w:val="20"/>
                </w:rPr>
                <w:delText>Navigation in those  Harbour Entrances, Harbour Approaches and Coastal Waters with a high volume of Traffic and/or a significant degree of risk</w:delText>
              </w:r>
            </w:del>
          </w:p>
        </w:tc>
        <w:tc>
          <w:tcPr>
            <w:tcW w:w="1738" w:type="dxa"/>
            <w:tcPrChange w:id="492" w:author="Nick Ward" w:date="2012-01-11T10:57:00Z">
              <w:tcPr>
                <w:tcW w:w="1843" w:type="dxa"/>
              </w:tcPr>
            </w:tcPrChange>
          </w:tcPr>
          <w:p w14:paraId="2427E1AD" w14:textId="77777777" w:rsidR="00BA695F" w:rsidRPr="00052FE4" w:rsidDel="00B774EF" w:rsidRDefault="00BA695F" w:rsidP="009B5CD8">
            <w:pPr>
              <w:ind w:left="34"/>
              <w:jc w:val="center"/>
              <w:rPr>
                <w:del w:id="493" w:author="Nick Ward" w:date="2012-01-11T10:55:00Z"/>
                <w:sz w:val="20"/>
              </w:rPr>
            </w:pPr>
          </w:p>
          <w:p w14:paraId="29095FDF" w14:textId="77777777" w:rsidR="00BA695F" w:rsidRPr="00052FE4" w:rsidRDefault="00BA695F" w:rsidP="009B5CD8">
            <w:pPr>
              <w:ind w:left="34"/>
              <w:jc w:val="center"/>
              <w:rPr>
                <w:sz w:val="20"/>
              </w:rPr>
            </w:pPr>
            <w:del w:id="494" w:author="Nick Ward" w:date="2012-01-11T10:55:00Z">
              <w:r w:rsidRPr="00052FE4" w:rsidDel="00B774EF">
                <w:rPr>
                  <w:sz w:val="20"/>
                </w:rPr>
                <w:delText>10m (95%)</w:delText>
              </w:r>
            </w:del>
          </w:p>
        </w:tc>
        <w:tc>
          <w:tcPr>
            <w:tcW w:w="1846" w:type="dxa"/>
            <w:tcPrChange w:id="495" w:author="Nick Ward" w:date="2012-01-11T10:57:00Z">
              <w:tcPr>
                <w:tcW w:w="1984" w:type="dxa"/>
              </w:tcPr>
            </w:tcPrChange>
          </w:tcPr>
          <w:p w14:paraId="67AFC66D" w14:textId="77777777" w:rsidR="00BA695F" w:rsidRPr="00052FE4" w:rsidDel="00B774EF" w:rsidRDefault="00BA695F" w:rsidP="009B5CD8">
            <w:pPr>
              <w:ind w:left="34"/>
              <w:jc w:val="center"/>
              <w:rPr>
                <w:del w:id="496" w:author="Nick Ward" w:date="2012-01-11T10:55:00Z"/>
                <w:sz w:val="20"/>
              </w:rPr>
            </w:pPr>
          </w:p>
          <w:p w14:paraId="5D5C2A53" w14:textId="77777777" w:rsidR="00BA695F" w:rsidRPr="00052FE4" w:rsidRDefault="00BA695F" w:rsidP="009B5CD8">
            <w:pPr>
              <w:ind w:left="34"/>
              <w:jc w:val="center"/>
              <w:rPr>
                <w:sz w:val="20"/>
              </w:rPr>
            </w:pPr>
            <w:del w:id="497" w:author="Nick Ward" w:date="2012-01-11T10:55:00Z">
              <w:r w:rsidRPr="00052FE4" w:rsidDel="00B774EF">
                <w:rPr>
                  <w:sz w:val="20"/>
                </w:rPr>
                <w:delText>99.8% over 2 years</w:delText>
              </w:r>
            </w:del>
          </w:p>
        </w:tc>
        <w:tc>
          <w:tcPr>
            <w:tcW w:w="1799" w:type="dxa"/>
            <w:tcPrChange w:id="498" w:author="Nick Ward" w:date="2012-01-11T10:57:00Z">
              <w:tcPr>
                <w:tcW w:w="1922" w:type="dxa"/>
              </w:tcPr>
            </w:tcPrChange>
          </w:tcPr>
          <w:p w14:paraId="33D08D1E" w14:textId="77777777" w:rsidR="00BA695F" w:rsidRPr="00052FE4" w:rsidDel="00B774EF" w:rsidRDefault="00BA695F" w:rsidP="009B5CD8">
            <w:pPr>
              <w:ind w:left="34"/>
              <w:jc w:val="center"/>
              <w:rPr>
                <w:del w:id="499" w:author="Nick Ward" w:date="2012-01-11T10:55:00Z"/>
                <w:sz w:val="20"/>
              </w:rPr>
            </w:pPr>
          </w:p>
          <w:p w14:paraId="62C27F01" w14:textId="77777777" w:rsidR="00BA695F" w:rsidRPr="00052FE4" w:rsidRDefault="00BA695F" w:rsidP="009B5CD8">
            <w:pPr>
              <w:ind w:left="34"/>
              <w:jc w:val="center"/>
              <w:rPr>
                <w:sz w:val="20"/>
              </w:rPr>
            </w:pPr>
            <w:del w:id="500" w:author="Nick Ward" w:date="2012-01-11T10:55:00Z">
              <w:r w:rsidRPr="00052FE4" w:rsidDel="00B774EF">
                <w:rPr>
                  <w:sz w:val="20"/>
                </w:rPr>
                <w:delText>99.97% over 3 hours</w:delText>
              </w:r>
            </w:del>
          </w:p>
        </w:tc>
        <w:tc>
          <w:tcPr>
            <w:tcW w:w="1524" w:type="dxa"/>
            <w:tcPrChange w:id="501" w:author="Nick Ward" w:date="2012-01-11T10:57:00Z">
              <w:tcPr>
                <w:tcW w:w="1922" w:type="dxa"/>
              </w:tcPr>
            </w:tcPrChange>
          </w:tcPr>
          <w:p w14:paraId="5A8F31AA" w14:textId="77777777" w:rsidR="00BA695F" w:rsidRPr="00052FE4" w:rsidDel="00B774EF" w:rsidRDefault="00BA695F" w:rsidP="009B5CD8">
            <w:pPr>
              <w:ind w:left="34"/>
              <w:jc w:val="center"/>
              <w:rPr>
                <w:ins w:id="502" w:author="Nick Ward" w:date="2012-01-11T10:57:00Z"/>
                <w:sz w:val="20"/>
              </w:rPr>
            </w:pPr>
          </w:p>
        </w:tc>
      </w:tr>
    </w:tbl>
    <w:p w14:paraId="0816699B" w14:textId="77777777" w:rsidR="009B5CD8" w:rsidRDefault="009B5CD8" w:rsidP="009B5CD8">
      <w:pPr>
        <w:rPr>
          <w:lang w:eastAsia="en-GB"/>
        </w:rPr>
      </w:pPr>
    </w:p>
    <w:p w14:paraId="5EDE02C0" w14:textId="77777777" w:rsidR="009B5CD8" w:rsidDel="00BA695F" w:rsidRDefault="009B5CD8" w:rsidP="009B5CD8">
      <w:pPr>
        <w:rPr>
          <w:del w:id="503" w:author="Nick Ward" w:date="2012-01-11T10:59:00Z"/>
          <w:lang w:eastAsia="en-GB"/>
        </w:rPr>
      </w:pPr>
      <w:del w:id="504" w:author="Nick Ward" w:date="2012-01-11T10:59:00Z">
        <w:r w:rsidDel="00BA695F">
          <w:rPr>
            <w:lang w:eastAsia="en-GB"/>
          </w:rPr>
          <w:delText xml:space="preserve">In addition, the update rate of the computed and displayed position data should be greater than once every </w:delText>
        </w:r>
      </w:del>
      <w:del w:id="505" w:author="Nick Ward" w:date="2012-01-11T10:56:00Z">
        <w:r w:rsidDel="00B774EF">
          <w:rPr>
            <w:lang w:eastAsia="en-GB"/>
          </w:rPr>
          <w:delText>10</w:delText>
        </w:r>
      </w:del>
      <w:del w:id="506" w:author="Nick Ward" w:date="2012-01-11T10:59:00Z">
        <w:r w:rsidDel="00BA695F">
          <w:rPr>
            <w:lang w:eastAsia="en-GB"/>
          </w:rPr>
          <w:delText xml:space="preserve"> seconds.</w:delText>
        </w:r>
        <w:r w:rsidR="003657D5" w:rsidDel="00BA695F">
          <w:rPr>
            <w:lang w:eastAsia="en-GB"/>
          </w:rPr>
          <w:delText xml:space="preserve"> </w:delText>
        </w:r>
        <w:r w:rsidDel="00BA695F">
          <w:rPr>
            <w:lang w:eastAsia="en-GB"/>
          </w:rPr>
          <w:delText xml:space="preserve"> If the computed position data is used for AIS, graphical display or for direct control of the ship, then the update rate should be greater than once every 2 seconds.</w:delText>
        </w:r>
      </w:del>
    </w:p>
    <w:p w14:paraId="061C565F" w14:textId="77777777" w:rsidR="009B5CD8" w:rsidRPr="009B5CD8" w:rsidDel="00BA695F" w:rsidRDefault="009B5CD8" w:rsidP="009B5CD8">
      <w:pPr>
        <w:rPr>
          <w:del w:id="507" w:author="Nick Ward" w:date="2012-01-11T10:59:00Z"/>
          <w:lang w:eastAsia="en-GB"/>
        </w:rPr>
      </w:pPr>
      <w:del w:id="508" w:author="Nick Ward" w:date="2012-01-11T10:59:00Z">
        <w:r w:rsidDel="00BA695F">
          <w:rPr>
            <w:lang w:eastAsia="en-GB"/>
          </w:rPr>
          <w:delText>Outwith the Ocean phase of navigation, a warning of system non-availability or discontinuity should be provided to users within 10 seconds.</w:delText>
        </w:r>
      </w:del>
    </w:p>
    <w:p w14:paraId="082A2D18" w14:textId="77777777" w:rsidR="00F155DC" w:rsidRPr="00F155DC" w:rsidRDefault="00F155DC" w:rsidP="00206BF0">
      <w:pPr>
        <w:pStyle w:val="Appendix"/>
        <w:numPr>
          <w:ilvl w:val="0"/>
          <w:numId w:val="0"/>
        </w:numPr>
      </w:pPr>
    </w:p>
    <w:sectPr w:rsidR="00F155DC" w:rsidRPr="00F155DC" w:rsidSect="00404590">
      <w:headerReference w:type="default" r:id="rId17"/>
      <w:footerReference w:type="default" r:id="rId18"/>
      <w:headerReference w:type="first" r:id="rId19"/>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1D26685" w14:textId="77777777" w:rsidR="003B6798" w:rsidRDefault="003B6798" w:rsidP="009E1230">
      <w:r>
        <w:separator/>
      </w:r>
    </w:p>
  </w:endnote>
  <w:endnote w:type="continuationSeparator" w:id="0">
    <w:p w14:paraId="03FA2DE0" w14:textId="77777777" w:rsidR="003B6798" w:rsidRDefault="003B679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5F576" w14:textId="77777777" w:rsidR="00520A3F" w:rsidRPr="008136BC" w:rsidRDefault="00520A3F" w:rsidP="00123EAA">
    <w:pPr>
      <w:pStyle w:val="Footer"/>
    </w:pPr>
    <w:r w:rsidRPr="008136BC">
      <w:tab/>
    </w:r>
    <w:r w:rsidRPr="008136BC">
      <w:rPr>
        <w:lang w:val="en-US"/>
      </w:rPr>
      <w:t xml:space="preserve">Page </w:t>
    </w:r>
    <w:r w:rsidR="00317801" w:rsidRPr="008136BC">
      <w:rPr>
        <w:lang w:val="en-US"/>
      </w:rPr>
      <w:fldChar w:fldCharType="begin"/>
    </w:r>
    <w:r w:rsidRPr="008136BC">
      <w:rPr>
        <w:lang w:val="en-US"/>
      </w:rPr>
      <w:instrText xml:space="preserve"> PAGE </w:instrText>
    </w:r>
    <w:r w:rsidR="00317801" w:rsidRPr="008136BC">
      <w:rPr>
        <w:lang w:val="en-US"/>
      </w:rPr>
      <w:fldChar w:fldCharType="separate"/>
    </w:r>
    <w:r w:rsidR="00040BAA">
      <w:rPr>
        <w:noProof/>
        <w:lang w:val="en-US"/>
      </w:rPr>
      <w:t>2</w:t>
    </w:r>
    <w:r w:rsidR="00317801" w:rsidRPr="008136BC">
      <w:rPr>
        <w:lang w:val="en-US"/>
      </w:rPr>
      <w:fldChar w:fldCharType="end"/>
    </w:r>
    <w:r w:rsidRPr="008136BC">
      <w:rPr>
        <w:lang w:val="en-US"/>
      </w:rPr>
      <w:t xml:space="preserve"> of </w:t>
    </w:r>
    <w:r w:rsidR="00317801" w:rsidRPr="008136BC">
      <w:rPr>
        <w:lang w:val="en-US"/>
      </w:rPr>
      <w:fldChar w:fldCharType="begin"/>
    </w:r>
    <w:r w:rsidRPr="008136BC">
      <w:rPr>
        <w:lang w:val="en-US"/>
      </w:rPr>
      <w:instrText xml:space="preserve"> NUMPAGES </w:instrText>
    </w:r>
    <w:r w:rsidR="00317801" w:rsidRPr="008136BC">
      <w:rPr>
        <w:lang w:val="en-US"/>
      </w:rPr>
      <w:fldChar w:fldCharType="separate"/>
    </w:r>
    <w:r w:rsidR="00040BAA">
      <w:rPr>
        <w:noProof/>
        <w:lang w:val="en-US"/>
      </w:rPr>
      <w:t>28</w:t>
    </w:r>
    <w:r w:rsidR="00317801"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67E52AD" w14:textId="77777777" w:rsidR="003B6798" w:rsidRDefault="003B6798" w:rsidP="009E1230">
      <w:r>
        <w:separator/>
      </w:r>
    </w:p>
  </w:footnote>
  <w:footnote w:type="continuationSeparator" w:id="0">
    <w:p w14:paraId="12E0C70B" w14:textId="77777777" w:rsidR="003B6798" w:rsidRDefault="003B6798" w:rsidP="009E1230">
      <w:r>
        <w:continuationSeparator/>
      </w:r>
    </w:p>
  </w:footnote>
  <w:footnote w:id="1">
    <w:p w14:paraId="70F0A2CD" w14:textId="77777777" w:rsidR="00520A3F" w:rsidRDefault="00520A3F" w:rsidP="006D1091">
      <w:pPr>
        <w:pStyle w:val="FootnoteText"/>
      </w:pPr>
      <w:r>
        <w:rPr>
          <w:rStyle w:val="FootnoteReference"/>
        </w:rPr>
        <w:footnoteRef/>
      </w:r>
      <w:r>
        <w:t xml:space="preserve"> </w:t>
      </w:r>
      <w:r>
        <w:tab/>
      </w:r>
      <w:proofErr w:type="gramStart"/>
      <w:r w:rsidRPr="006E189B">
        <w:rPr>
          <w:sz w:val="16"/>
          <w:szCs w:val="16"/>
        </w:rPr>
        <w:t>Review of Maritime Transport, 2008.</w:t>
      </w:r>
      <w:proofErr w:type="gramEnd"/>
      <w:r w:rsidRPr="006E189B">
        <w:rPr>
          <w:sz w:val="16"/>
          <w:szCs w:val="16"/>
        </w:rPr>
        <w:t xml:space="preserve"> </w:t>
      </w:r>
      <w:proofErr w:type="gramStart"/>
      <w:r w:rsidRPr="006E189B">
        <w:rPr>
          <w:sz w:val="16"/>
          <w:szCs w:val="16"/>
        </w:rPr>
        <w:t>United Nations Conference on Trade and Development (UNCTAD) Secretariat, United Nations, New York and Geneva, 2008</w:t>
      </w:r>
      <w:r w:rsidRPr="006E189B">
        <w:rPr>
          <w:color w:val="FF0000"/>
          <w:sz w:val="16"/>
          <w:szCs w:val="16"/>
        </w:rPr>
        <w:t>.</w:t>
      </w:r>
      <w:proofErr w:type="gramEnd"/>
    </w:p>
  </w:footnote>
  <w:footnote w:id="2">
    <w:p w14:paraId="5AA275AD" w14:textId="77777777" w:rsidR="00520A3F" w:rsidRDefault="00520A3F" w:rsidP="006D1091">
      <w:pPr>
        <w:pStyle w:val="FootnoteText"/>
      </w:pPr>
      <w:r>
        <w:rPr>
          <w:rStyle w:val="FootnoteReference"/>
        </w:rPr>
        <w:footnoteRef/>
      </w:r>
      <w:r>
        <w:t xml:space="preserve"> </w:t>
      </w:r>
      <w:r>
        <w:tab/>
      </w:r>
      <w:proofErr w:type="gramStart"/>
      <w:r w:rsidRPr="006E189B">
        <w:rPr>
          <w:sz w:val="16"/>
          <w:szCs w:val="16"/>
        </w:rPr>
        <w:t>Para 13.24, Sub-Committee on Safety of Navigation (NAV), 53</w:t>
      </w:r>
      <w:r w:rsidRPr="006E189B">
        <w:rPr>
          <w:sz w:val="16"/>
          <w:szCs w:val="16"/>
          <w:vertAlign w:val="superscript"/>
        </w:rPr>
        <w:t>rd</w:t>
      </w:r>
      <w:r w:rsidRPr="006E189B">
        <w:rPr>
          <w:sz w:val="16"/>
          <w:szCs w:val="16"/>
        </w:rPr>
        <w:t xml:space="preserve"> session; International Maritime Organization, 2007</w:t>
      </w:r>
      <w:r>
        <w:rPr>
          <w:sz w:val="16"/>
          <w:szCs w:val="16"/>
        </w:rPr>
        <w:t>.</w:t>
      </w:r>
      <w:proofErr w:type="gramEnd"/>
    </w:p>
  </w:footnote>
  <w:footnote w:id="3">
    <w:p w14:paraId="25895A92" w14:textId="77777777" w:rsidR="00520A3F" w:rsidRDefault="00520A3F" w:rsidP="008544C8">
      <w:pPr>
        <w:pStyle w:val="FootnoteText"/>
      </w:pPr>
      <w:r>
        <w:rPr>
          <w:rStyle w:val="FootnoteReference"/>
        </w:rPr>
        <w:footnoteRef/>
      </w:r>
      <w:r>
        <w:t xml:space="preserve"> </w:t>
      </w:r>
      <w:r>
        <w:tab/>
      </w:r>
      <w:r w:rsidRPr="006E189B">
        <w:rPr>
          <w:sz w:val="16"/>
          <w:szCs w:val="16"/>
        </w:rPr>
        <w:t>IMO Resolution A.</w:t>
      </w:r>
      <w:ins w:id="88" w:author="Nick Ward" w:date="2012-01-11T10:39:00Z">
        <w:r>
          <w:rPr>
            <w:sz w:val="16"/>
            <w:szCs w:val="16"/>
          </w:rPr>
          <w:t>1046(27)</w:t>
        </w:r>
      </w:ins>
      <w:del w:id="89" w:author="Nick Ward" w:date="2012-01-11T10:39:00Z">
        <w:r w:rsidRPr="006E189B" w:rsidDel="00275226">
          <w:rPr>
            <w:sz w:val="16"/>
            <w:szCs w:val="16"/>
          </w:rPr>
          <w:delText>953(23)</w:delText>
        </w:r>
      </w:del>
      <w:r w:rsidRPr="006E189B">
        <w:rPr>
          <w:sz w:val="16"/>
          <w:szCs w:val="16"/>
        </w:rPr>
        <w:t xml:space="preserve"> World-Wide Radio-Navigation System</w:t>
      </w:r>
    </w:p>
  </w:footnote>
  <w:footnote w:id="4">
    <w:p w14:paraId="21645C05" w14:textId="77777777" w:rsidR="00520A3F" w:rsidRDefault="00520A3F" w:rsidP="008544C8">
      <w:pPr>
        <w:pStyle w:val="FootnoteText"/>
      </w:pPr>
      <w:r>
        <w:rPr>
          <w:rStyle w:val="FootnoteReference"/>
        </w:rPr>
        <w:footnoteRef/>
      </w:r>
      <w:r>
        <w:t xml:space="preserve"> </w:t>
      </w:r>
      <w:r>
        <w:tab/>
      </w:r>
      <w:r w:rsidRPr="006E189B">
        <w:rPr>
          <w:sz w:val="16"/>
          <w:szCs w:val="16"/>
        </w:rPr>
        <w:t>IMO Resolution A.915(22) Revised Maritime Policy and Requirements for a Future Glob</w:t>
      </w:r>
      <w:r>
        <w:rPr>
          <w:sz w:val="16"/>
          <w:szCs w:val="16"/>
        </w:rPr>
        <w:t>al Navigation Satellite System</w:t>
      </w:r>
    </w:p>
  </w:footnote>
  <w:footnote w:id="5">
    <w:p w14:paraId="222B0283" w14:textId="77777777" w:rsidR="00520A3F" w:rsidRDefault="00520A3F" w:rsidP="003644C2">
      <w:pPr>
        <w:pStyle w:val="FootnoteText"/>
      </w:pPr>
      <w:r>
        <w:rPr>
          <w:rStyle w:val="FootnoteReference"/>
        </w:rPr>
        <w:footnoteRef/>
      </w:r>
      <w:r>
        <w:t xml:space="preserve"> </w:t>
      </w:r>
      <w:r>
        <w:tab/>
      </w:r>
      <w:r w:rsidRPr="006E189B">
        <w:rPr>
          <w:sz w:val="16"/>
          <w:szCs w:val="16"/>
        </w:rPr>
        <w:t xml:space="preserve">Global Positioning System: Significant Challenges in Sustaining and Upgrading Widely Used Capabilities; </w:t>
      </w:r>
      <w:proofErr w:type="spellStart"/>
      <w:r w:rsidRPr="006E189B">
        <w:rPr>
          <w:sz w:val="16"/>
          <w:szCs w:val="16"/>
        </w:rPr>
        <w:t>U.S.Government</w:t>
      </w:r>
      <w:proofErr w:type="spellEnd"/>
      <w:r w:rsidRPr="006E189B">
        <w:rPr>
          <w:sz w:val="16"/>
          <w:szCs w:val="16"/>
        </w:rPr>
        <w:t xml:space="preserve"> Accountability Office, May 2009</w:t>
      </w:r>
      <w:r>
        <w:rPr>
          <w:sz w:val="16"/>
          <w:szCs w:val="16"/>
        </w:rPr>
        <w:t>.</w:t>
      </w:r>
    </w:p>
  </w:footnote>
  <w:footnote w:id="6">
    <w:p w14:paraId="670C1522" w14:textId="77777777" w:rsidR="00520A3F" w:rsidRDefault="00520A3F" w:rsidP="003644C2">
      <w:pPr>
        <w:pStyle w:val="FootnoteText"/>
      </w:pPr>
      <w:r>
        <w:rPr>
          <w:rStyle w:val="FootnoteReference"/>
        </w:rPr>
        <w:footnoteRef/>
      </w:r>
      <w:r>
        <w:t xml:space="preserve"> </w:t>
      </w:r>
      <w:r>
        <w:tab/>
      </w:r>
      <w:r w:rsidRPr="006E189B">
        <w:rPr>
          <w:sz w:val="16"/>
          <w:szCs w:val="16"/>
        </w:rPr>
        <w:t>Vulnerability Assessment of the Transportation Infrastructure Relying on the Global Positioning Service; Volpe National Transportation Systems Centre; September 2001</w:t>
      </w:r>
      <w:r>
        <w:rPr>
          <w:sz w:val="16"/>
          <w:szCs w:val="16"/>
        </w:rPr>
        <w:t>.</w:t>
      </w:r>
    </w:p>
  </w:footnote>
  <w:footnote w:id="7">
    <w:p w14:paraId="5593A65F" w14:textId="77777777" w:rsidR="00520A3F" w:rsidRDefault="00520A3F" w:rsidP="003644C2">
      <w:pPr>
        <w:pStyle w:val="FootnoteText"/>
      </w:pPr>
      <w:r>
        <w:rPr>
          <w:rStyle w:val="FootnoteReference"/>
        </w:rPr>
        <w:footnoteRef/>
      </w:r>
      <w:r>
        <w:t xml:space="preserve"> </w:t>
      </w:r>
      <w:r>
        <w:tab/>
      </w:r>
      <w:r>
        <w:rPr>
          <w:sz w:val="16"/>
          <w:szCs w:val="16"/>
        </w:rPr>
        <w:t>IALA Recommendation R-129 on GNSS Vulnerability and Mitigation Measures, December 2008.</w:t>
      </w:r>
    </w:p>
  </w:footnote>
  <w:footnote w:id="8">
    <w:p w14:paraId="1C626F5E" w14:textId="77777777" w:rsidR="00520A3F" w:rsidRPr="00BC1206" w:rsidRDefault="00520A3F" w:rsidP="003644C2">
      <w:pPr>
        <w:pStyle w:val="FootnoteText"/>
        <w:rPr>
          <w:sz w:val="16"/>
          <w:szCs w:val="16"/>
        </w:rPr>
      </w:pPr>
      <w:r>
        <w:rPr>
          <w:rStyle w:val="FootnoteReference"/>
        </w:rPr>
        <w:footnoteRef/>
      </w:r>
      <w:r>
        <w:t xml:space="preserve"> </w:t>
      </w:r>
      <w:r>
        <w:rPr>
          <w:sz w:val="16"/>
          <w:szCs w:val="16"/>
        </w:rPr>
        <w:t>Table 3.8.3 GPS Standard Positioning Service Performance Standard; 4</w:t>
      </w:r>
      <w:r w:rsidRPr="00BC1206">
        <w:rPr>
          <w:sz w:val="16"/>
          <w:szCs w:val="16"/>
          <w:vertAlign w:val="superscript"/>
        </w:rPr>
        <w:t>th</w:t>
      </w:r>
      <w:r>
        <w:rPr>
          <w:sz w:val="16"/>
          <w:szCs w:val="16"/>
        </w:rPr>
        <w:t xml:space="preserve"> Edition; U.S. Department of </w:t>
      </w:r>
      <w:proofErr w:type="spellStart"/>
      <w:r>
        <w:rPr>
          <w:sz w:val="16"/>
          <w:szCs w:val="16"/>
        </w:rPr>
        <w:t>Defense</w:t>
      </w:r>
      <w:proofErr w:type="spellEnd"/>
      <w:r>
        <w:rPr>
          <w:sz w:val="16"/>
          <w:szCs w:val="16"/>
        </w:rPr>
        <w:t>, September 2008</w:t>
      </w:r>
    </w:p>
  </w:footnote>
  <w:footnote w:id="9">
    <w:p w14:paraId="07572F5C" w14:textId="77777777" w:rsidR="00520A3F" w:rsidRDefault="00520A3F" w:rsidP="005D437C">
      <w:pPr>
        <w:pStyle w:val="FootnoteText"/>
      </w:pPr>
      <w:r>
        <w:rPr>
          <w:rStyle w:val="FootnoteReference"/>
        </w:rPr>
        <w:footnoteRef/>
      </w:r>
      <w:r>
        <w:t xml:space="preserve"> </w:t>
      </w:r>
      <w:r>
        <w:tab/>
      </w:r>
      <w:r w:rsidRPr="00913FD5">
        <w:rPr>
          <w:sz w:val="16"/>
          <w:szCs w:val="16"/>
        </w:rPr>
        <w:t>IALA Recommendation R-135 on The Future of DGNSS; Edition 2, December 2008</w:t>
      </w:r>
      <w:r>
        <w:rPr>
          <w:sz w:val="16"/>
          <w:szCs w:val="16"/>
        </w:rPr>
        <w:t>.</w:t>
      </w:r>
    </w:p>
  </w:footnote>
  <w:footnote w:id="10">
    <w:p w14:paraId="36C09777" w14:textId="77777777" w:rsidR="00520A3F" w:rsidRDefault="00520A3F" w:rsidP="00F640E3">
      <w:pPr>
        <w:pStyle w:val="FootnoteText"/>
      </w:pPr>
      <w:r>
        <w:rPr>
          <w:rStyle w:val="FootnoteReference"/>
        </w:rPr>
        <w:footnoteRef/>
      </w:r>
      <w:r>
        <w:t xml:space="preserve"> </w:t>
      </w:r>
      <w:r>
        <w:tab/>
      </w:r>
      <w:r w:rsidRPr="00913FD5">
        <w:rPr>
          <w:sz w:val="16"/>
          <w:szCs w:val="16"/>
        </w:rPr>
        <w:t>IALA Recommendation R-121 on The Performance and Monitoring of a DGNSS Service in the band 283.5-325 kHz; Edition 2, December 2004</w:t>
      </w:r>
      <w:r>
        <w:rPr>
          <w:sz w:val="16"/>
          <w:szCs w:val="16"/>
        </w:rPr>
        <w:t>.</w:t>
      </w:r>
    </w:p>
  </w:footnote>
  <w:footnote w:id="11">
    <w:p w14:paraId="157F8F2B" w14:textId="77777777" w:rsidR="00520A3F" w:rsidRDefault="00520A3F" w:rsidP="00F640E3">
      <w:pPr>
        <w:pStyle w:val="FootnoteText"/>
      </w:pPr>
      <w:r>
        <w:rPr>
          <w:rStyle w:val="FootnoteReference"/>
        </w:rPr>
        <w:footnoteRef/>
      </w:r>
      <w:r>
        <w:t xml:space="preserve"> </w:t>
      </w:r>
      <w:r>
        <w:tab/>
      </w:r>
      <w:r w:rsidRPr="00913FD5">
        <w:rPr>
          <w:sz w:val="16"/>
          <w:szCs w:val="16"/>
        </w:rPr>
        <w:t>Appendix 2, IALA Recommendation A-124</w:t>
      </w:r>
      <w:r w:rsidRPr="00913FD5">
        <w:rPr>
          <w:rFonts w:cs="Arial"/>
          <w:bCs/>
          <w:sz w:val="16"/>
          <w:szCs w:val="16"/>
          <w:lang w:eastAsia="en-GB"/>
        </w:rPr>
        <w:t xml:space="preserve"> On</w:t>
      </w:r>
      <w:r>
        <w:rPr>
          <w:rFonts w:cs="Arial"/>
          <w:bCs/>
          <w:sz w:val="16"/>
          <w:szCs w:val="16"/>
          <w:lang w:eastAsia="en-GB"/>
        </w:rPr>
        <w:t xml:space="preserve"> </w:t>
      </w:r>
      <w:r w:rsidRPr="00913FD5">
        <w:rPr>
          <w:rFonts w:cs="Arial"/>
          <w:bCs/>
          <w:sz w:val="16"/>
          <w:szCs w:val="16"/>
          <w:lang w:eastAsia="en-GB"/>
        </w:rPr>
        <w:t>Automatic Identification System</w:t>
      </w:r>
      <w:r>
        <w:rPr>
          <w:rFonts w:cs="Arial"/>
          <w:bCs/>
          <w:sz w:val="16"/>
          <w:szCs w:val="16"/>
          <w:lang w:eastAsia="en-GB"/>
        </w:rPr>
        <w:t xml:space="preserve"> </w:t>
      </w:r>
      <w:r w:rsidRPr="00913FD5">
        <w:rPr>
          <w:rFonts w:cs="Arial"/>
          <w:bCs/>
          <w:sz w:val="16"/>
          <w:szCs w:val="16"/>
          <w:lang w:eastAsia="en-GB"/>
        </w:rPr>
        <w:t>(AIS) Shore Station and</w:t>
      </w:r>
      <w:r>
        <w:rPr>
          <w:rFonts w:cs="Arial"/>
          <w:bCs/>
          <w:sz w:val="16"/>
          <w:szCs w:val="16"/>
          <w:lang w:eastAsia="en-GB"/>
        </w:rPr>
        <w:t xml:space="preserve"> </w:t>
      </w:r>
      <w:r w:rsidRPr="00913FD5">
        <w:rPr>
          <w:rFonts w:cs="Arial"/>
          <w:bCs/>
          <w:sz w:val="16"/>
          <w:szCs w:val="16"/>
          <w:lang w:eastAsia="en-GB"/>
        </w:rPr>
        <w:t>Networking Aspect relating to</w:t>
      </w:r>
      <w:r>
        <w:rPr>
          <w:rFonts w:cs="Arial"/>
          <w:bCs/>
          <w:sz w:val="16"/>
          <w:szCs w:val="16"/>
          <w:lang w:eastAsia="en-GB"/>
        </w:rPr>
        <w:t xml:space="preserve"> </w:t>
      </w:r>
      <w:r w:rsidRPr="00913FD5">
        <w:rPr>
          <w:rFonts w:cs="Arial"/>
          <w:bCs/>
          <w:sz w:val="16"/>
          <w:szCs w:val="16"/>
          <w:lang w:eastAsia="en-GB"/>
        </w:rPr>
        <w:t>the AIS Service</w:t>
      </w:r>
      <w:r>
        <w:rPr>
          <w:rFonts w:cs="Arial"/>
          <w:bCs/>
          <w:sz w:val="16"/>
          <w:szCs w:val="16"/>
          <w:lang w:eastAsia="en-GB"/>
        </w:rPr>
        <w:t xml:space="preserve">, </w:t>
      </w:r>
      <w:r w:rsidRPr="00913FD5">
        <w:rPr>
          <w:rFonts w:cs="Arial"/>
          <w:bCs/>
          <w:sz w:val="16"/>
          <w:szCs w:val="16"/>
          <w:lang w:eastAsia="en-GB"/>
        </w:rPr>
        <w:t>Edition 1.3</w:t>
      </w:r>
      <w:r>
        <w:rPr>
          <w:rFonts w:cs="Arial"/>
          <w:bCs/>
          <w:sz w:val="16"/>
          <w:szCs w:val="16"/>
          <w:lang w:eastAsia="en-GB"/>
        </w:rPr>
        <w:t xml:space="preserve">, </w:t>
      </w:r>
      <w:r w:rsidRPr="00913FD5">
        <w:rPr>
          <w:rFonts w:cs="Arial"/>
          <w:bCs/>
          <w:sz w:val="16"/>
          <w:szCs w:val="16"/>
          <w:lang w:eastAsia="en-GB"/>
        </w:rPr>
        <w:t>December 2008</w:t>
      </w:r>
      <w:r>
        <w:rPr>
          <w:rFonts w:cs="Arial"/>
          <w:bCs/>
          <w:sz w:val="16"/>
          <w:szCs w:val="16"/>
          <w:lang w:eastAsia="en-GB"/>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DFD13" w14:textId="77777777" w:rsidR="00520A3F" w:rsidRPr="00365716" w:rsidRDefault="00520A3F" w:rsidP="008136BC">
    <w:pPr>
      <w:jc w:val="center"/>
      <w:rPr>
        <w:rFonts w:cs="Arial"/>
        <w:sz w:val="20"/>
      </w:rPr>
    </w:pPr>
    <w:r w:rsidRPr="00365716">
      <w:rPr>
        <w:rFonts w:cs="Arial"/>
        <w:sz w:val="20"/>
      </w:rPr>
      <w:t>IALA World Wide Radio Navigation Pla</w:t>
    </w:r>
    <w:r>
      <w:rPr>
        <w:rFonts w:cs="Arial"/>
        <w:sz w:val="20"/>
      </w:rPr>
      <w:t>n</w:t>
    </w:r>
  </w:p>
  <w:p w14:paraId="5F628F9A" w14:textId="77777777" w:rsidR="00520A3F" w:rsidRDefault="00520A3F" w:rsidP="008136BC">
    <w:pPr>
      <w:pBdr>
        <w:bottom w:val="single" w:sz="4" w:space="1" w:color="auto"/>
      </w:pBdr>
      <w:jc w:val="center"/>
    </w:pPr>
    <w:ins w:id="509" w:author="Nick Ward" w:date="2011-10-03T18:09:00Z">
      <w:del w:id="510" w:author="alang" w:date="2012-07-18T11:40:00Z">
        <w:r w:rsidDel="00666AF0">
          <w:rPr>
            <w:rFonts w:cs="Arial"/>
            <w:sz w:val="20"/>
            <w:highlight w:val="yellow"/>
          </w:rPr>
          <w:delText>June 2012</w:delText>
        </w:r>
      </w:del>
    </w:ins>
    <w:del w:id="511" w:author="alang" w:date="2012-07-18T11:40:00Z">
      <w:r w:rsidRPr="00365716" w:rsidDel="00666AF0">
        <w:rPr>
          <w:rFonts w:cs="Arial"/>
          <w:sz w:val="20"/>
          <w:highlight w:val="yellow"/>
        </w:rPr>
        <w:delText>December 2009</w:delText>
      </w:r>
    </w:del>
    <w:ins w:id="512" w:author="alang" w:date="2012-07-18T11:40:00Z">
      <w:r>
        <w:rPr>
          <w:rFonts w:cs="Arial"/>
          <w:sz w:val="20"/>
        </w:rPr>
        <w:t>September 2012</w:t>
      </w:r>
    </w:ins>
  </w:p>
  <w:p w14:paraId="632BEEA5" w14:textId="77777777" w:rsidR="00520A3F" w:rsidRDefault="00520A3F">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35522" w14:textId="77777777" w:rsidR="00520A3F" w:rsidRDefault="00520A3F" w:rsidP="00777395">
    <w:pPr>
      <w:pStyle w:val="Header"/>
      <w:jc w:val="right"/>
    </w:pPr>
    <w:proofErr w:type="gramStart"/>
    <w:r>
      <w:t>e</w:t>
    </w:r>
    <w:proofErr w:type="gramEnd"/>
    <w:r>
      <w:t>-NAV12/</w:t>
    </w:r>
    <w:r w:rsidR="00040BAA">
      <w:t>72</w:t>
    </w:r>
  </w:p>
  <w:p w14:paraId="0995E4A7" w14:textId="77777777" w:rsidR="00520A3F" w:rsidRDefault="00520A3F">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52EA65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FF8C0DC"/>
    <w:lvl w:ilvl="0">
      <w:start w:val="1"/>
      <w:numFmt w:val="decimal"/>
      <w:lvlText w:val="%1."/>
      <w:lvlJc w:val="left"/>
      <w:pPr>
        <w:tabs>
          <w:tab w:val="num" w:pos="1492"/>
        </w:tabs>
        <w:ind w:left="1492" w:hanging="360"/>
      </w:pPr>
    </w:lvl>
  </w:abstractNum>
  <w:abstractNum w:abstractNumId="2">
    <w:nsid w:val="FFFFFF7D"/>
    <w:multiLevelType w:val="singleLevel"/>
    <w:tmpl w:val="29D2C74A"/>
    <w:lvl w:ilvl="0">
      <w:start w:val="1"/>
      <w:numFmt w:val="decimal"/>
      <w:lvlText w:val="%1."/>
      <w:lvlJc w:val="left"/>
      <w:pPr>
        <w:tabs>
          <w:tab w:val="num" w:pos="1209"/>
        </w:tabs>
        <w:ind w:left="1209" w:hanging="360"/>
      </w:pPr>
    </w:lvl>
  </w:abstractNum>
  <w:abstractNum w:abstractNumId="3">
    <w:nsid w:val="FFFFFF7E"/>
    <w:multiLevelType w:val="singleLevel"/>
    <w:tmpl w:val="348C3D76"/>
    <w:lvl w:ilvl="0">
      <w:start w:val="1"/>
      <w:numFmt w:val="decimal"/>
      <w:lvlText w:val="%1."/>
      <w:lvlJc w:val="left"/>
      <w:pPr>
        <w:tabs>
          <w:tab w:val="num" w:pos="926"/>
        </w:tabs>
        <w:ind w:left="926" w:hanging="360"/>
      </w:pPr>
    </w:lvl>
  </w:abstractNum>
  <w:abstractNum w:abstractNumId="4">
    <w:nsid w:val="FFFFFF7F"/>
    <w:multiLevelType w:val="singleLevel"/>
    <w:tmpl w:val="551461E6"/>
    <w:lvl w:ilvl="0">
      <w:start w:val="1"/>
      <w:numFmt w:val="decimal"/>
      <w:lvlText w:val="%1."/>
      <w:lvlJc w:val="left"/>
      <w:pPr>
        <w:tabs>
          <w:tab w:val="num" w:pos="643"/>
        </w:tabs>
        <w:ind w:left="643" w:hanging="360"/>
      </w:pPr>
    </w:lvl>
  </w:abstractNum>
  <w:abstractNum w:abstractNumId="5">
    <w:nsid w:val="FFFFFF80"/>
    <w:multiLevelType w:val="singleLevel"/>
    <w:tmpl w:val="574A2B9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012DAB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B3C5E3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38A0DB6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61E60816"/>
    <w:lvl w:ilvl="0" w:tplc="A156C9CC">
      <w:start w:val="1"/>
      <w:numFmt w:val="decimal"/>
      <w:pStyle w:val="Appendix"/>
      <w:lvlText w:val="APPENDIX %1"/>
      <w:lvlJc w:val="left"/>
      <w:pPr>
        <w:ind w:left="785" w:hanging="360"/>
      </w:pPr>
      <w:rPr>
        <w:rFonts w:ascii="Arial" w:hAnsi="Arial" w:hint="default"/>
        <w:b/>
        <w:i w:val="0"/>
        <w:sz w:val="24"/>
        <w:szCs w:val="28"/>
      </w:r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1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9C37E91"/>
    <w:multiLevelType w:val="multilevel"/>
    <w:tmpl w:val="7C0A2AB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CFE6CEB"/>
    <w:multiLevelType w:val="hybridMultilevel"/>
    <w:tmpl w:val="7E7A95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74F23768"/>
    <w:multiLevelType w:val="hybridMultilevel"/>
    <w:tmpl w:val="7C9A7F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8BA4B1E"/>
    <w:multiLevelType w:val="multilevel"/>
    <w:tmpl w:val="1C6EF43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5">
    <w:nsid w:val="7F874380"/>
    <w:multiLevelType w:val="multilevel"/>
    <w:tmpl w:val="9E7A3310"/>
    <w:lvl w:ilvl="0">
      <w:start w:val="1"/>
      <w:numFmt w:val="bullet"/>
      <w:lvlText w:val=""/>
      <w:lvlJc w:val="left"/>
      <w:pPr>
        <w:tabs>
          <w:tab w:val="num" w:pos="720"/>
        </w:tabs>
        <w:ind w:left="720" w:hanging="363"/>
      </w:pPr>
      <w:rPr>
        <w:rFonts w:ascii="Symbol" w:hAnsi="Symbol" w:hint="default"/>
      </w:rPr>
    </w:lvl>
    <w:lvl w:ilvl="1">
      <w:start w:val="1"/>
      <w:numFmt w:val="bullet"/>
      <w:lvlText w:val="–"/>
      <w:lvlJc w:val="left"/>
      <w:pPr>
        <w:tabs>
          <w:tab w:val="num" w:pos="1134"/>
        </w:tabs>
        <w:ind w:left="1134" w:hanging="414"/>
      </w:pPr>
      <w:rPr>
        <w:rFonts w:ascii="Times New Roman" w:hAnsi="Times New Roman" w:hint="default"/>
        <w:b/>
        <w:i w:val="0"/>
      </w:rPr>
    </w:lvl>
    <w:lvl w:ilvl="2">
      <w:start w:val="1"/>
      <w:numFmt w:val="bullet"/>
      <w:lvlText w:val="="/>
      <w:lvlJc w:val="left"/>
      <w:pPr>
        <w:tabs>
          <w:tab w:val="num" w:pos="1418"/>
        </w:tabs>
        <w:ind w:left="1418" w:hanging="397"/>
      </w:pPr>
      <w:rPr>
        <w:rFonts w:ascii="Times New Roman" w:hAnsi="Times New Roman" w:hint="default"/>
      </w:rPr>
    </w:lvl>
    <w:lvl w:ilvl="3">
      <w:start w:val="1"/>
      <w:numFmt w:val="bullet"/>
      <w:suff w:val="space"/>
      <w:lvlText w:val=""/>
      <w:lvlJc w:val="left"/>
      <w:pPr>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0"/>
  </w:num>
  <w:num w:numId="4">
    <w:abstractNumId w:val="14"/>
  </w:num>
  <w:num w:numId="5">
    <w:abstractNumId w:val="16"/>
  </w:num>
  <w:num w:numId="6">
    <w:abstractNumId w:val="11"/>
  </w:num>
  <w:num w:numId="7">
    <w:abstractNumId w:val="23"/>
  </w:num>
  <w:num w:numId="8">
    <w:abstractNumId w:val="15"/>
  </w:num>
  <w:num w:numId="9">
    <w:abstractNumId w:val="21"/>
  </w:num>
  <w:num w:numId="10">
    <w:abstractNumId w:val="12"/>
  </w:num>
  <w:num w:numId="11">
    <w:abstractNumId w:val="24"/>
  </w:num>
  <w:num w:numId="12">
    <w:abstractNumId w:val="19"/>
  </w:num>
  <w:num w:numId="13">
    <w:abstractNumId w:val="9"/>
  </w:num>
  <w:num w:numId="14">
    <w:abstractNumId w:val="13"/>
  </w:num>
  <w:num w:numId="15">
    <w:abstractNumId w:val="18"/>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7"/>
  </w:num>
  <w:num w:numId="21">
    <w:abstractNumId w:val="6"/>
  </w:num>
  <w:num w:numId="22">
    <w:abstractNumId w:val="5"/>
  </w:num>
  <w:num w:numId="23">
    <w:abstractNumId w:val="4"/>
  </w:num>
  <w:num w:numId="24">
    <w:abstractNumId w:val="3"/>
  </w:num>
  <w:num w:numId="25">
    <w:abstractNumId w:val="2"/>
  </w:num>
  <w:num w:numId="26">
    <w:abstractNumId w:val="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4"/>
  </w:num>
  <w:num w:numId="30">
    <w:abstractNumId w:val="24"/>
  </w:num>
  <w:num w:numId="31">
    <w:abstractNumId w:val="13"/>
  </w:num>
  <w:num w:numId="32">
    <w:abstractNumId w:val="13"/>
  </w:num>
  <w:num w:numId="33">
    <w:abstractNumId w:val="13"/>
  </w:num>
  <w:num w:numId="34">
    <w:abstractNumId w:val="13"/>
  </w:num>
  <w:num w:numId="35">
    <w:abstractNumId w:val="13"/>
  </w:num>
  <w:num w:numId="36">
    <w:abstractNumId w:val="20"/>
  </w:num>
  <w:num w:numId="37">
    <w:abstractNumId w:val="22"/>
  </w:num>
  <w:num w:numId="38">
    <w:abstractNumId w:val="25"/>
  </w:num>
  <w:num w:numId="39">
    <w:abstractNumId w:val="17"/>
  </w:num>
  <w:num w:numId="4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clickAndTypeStyle w:val="BodyText"/>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17579B"/>
    <w:rsid w:val="00001B74"/>
    <w:rsid w:val="000173E0"/>
    <w:rsid w:val="00040BAA"/>
    <w:rsid w:val="000420D8"/>
    <w:rsid w:val="000448A8"/>
    <w:rsid w:val="00067BBE"/>
    <w:rsid w:val="00094DC2"/>
    <w:rsid w:val="000A5418"/>
    <w:rsid w:val="000B2F50"/>
    <w:rsid w:val="000C4741"/>
    <w:rsid w:val="000E4F98"/>
    <w:rsid w:val="000F46F2"/>
    <w:rsid w:val="000F5C99"/>
    <w:rsid w:val="00112018"/>
    <w:rsid w:val="00115C40"/>
    <w:rsid w:val="00123EAA"/>
    <w:rsid w:val="00134586"/>
    <w:rsid w:val="00151B9B"/>
    <w:rsid w:val="001528EC"/>
    <w:rsid w:val="00162C42"/>
    <w:rsid w:val="0017579B"/>
    <w:rsid w:val="001825E2"/>
    <w:rsid w:val="0018656F"/>
    <w:rsid w:val="00190B2B"/>
    <w:rsid w:val="001A2B50"/>
    <w:rsid w:val="001A74E3"/>
    <w:rsid w:val="001C243B"/>
    <w:rsid w:val="001D3B7C"/>
    <w:rsid w:val="00206BF0"/>
    <w:rsid w:val="00207DD1"/>
    <w:rsid w:val="002422E0"/>
    <w:rsid w:val="00244044"/>
    <w:rsid w:val="002536AD"/>
    <w:rsid w:val="002748AA"/>
    <w:rsid w:val="00275226"/>
    <w:rsid w:val="00277327"/>
    <w:rsid w:val="002835CE"/>
    <w:rsid w:val="002A6AAB"/>
    <w:rsid w:val="002B4786"/>
    <w:rsid w:val="002B5E07"/>
    <w:rsid w:val="002E7CE7"/>
    <w:rsid w:val="00315286"/>
    <w:rsid w:val="00317801"/>
    <w:rsid w:val="003203A7"/>
    <w:rsid w:val="0032752D"/>
    <w:rsid w:val="003644C2"/>
    <w:rsid w:val="00365716"/>
    <w:rsid w:val="003657D5"/>
    <w:rsid w:val="00371BEF"/>
    <w:rsid w:val="00373258"/>
    <w:rsid w:val="00380C7B"/>
    <w:rsid w:val="003821DC"/>
    <w:rsid w:val="00395D68"/>
    <w:rsid w:val="00397FA1"/>
    <w:rsid w:val="003A2960"/>
    <w:rsid w:val="003A4769"/>
    <w:rsid w:val="003B6798"/>
    <w:rsid w:val="003C25A1"/>
    <w:rsid w:val="003C3B35"/>
    <w:rsid w:val="003F23D2"/>
    <w:rsid w:val="00404590"/>
    <w:rsid w:val="00422E65"/>
    <w:rsid w:val="004336E8"/>
    <w:rsid w:val="004510CF"/>
    <w:rsid w:val="00460028"/>
    <w:rsid w:val="00474296"/>
    <w:rsid w:val="00482842"/>
    <w:rsid w:val="004A3893"/>
    <w:rsid w:val="004C2F5C"/>
    <w:rsid w:val="004F17F7"/>
    <w:rsid w:val="004F6BD7"/>
    <w:rsid w:val="004F72F9"/>
    <w:rsid w:val="00520A3F"/>
    <w:rsid w:val="005222D3"/>
    <w:rsid w:val="0052391D"/>
    <w:rsid w:val="005636B2"/>
    <w:rsid w:val="005673A8"/>
    <w:rsid w:val="00582569"/>
    <w:rsid w:val="005A6C35"/>
    <w:rsid w:val="005D437C"/>
    <w:rsid w:val="00601457"/>
    <w:rsid w:val="00611106"/>
    <w:rsid w:val="00632734"/>
    <w:rsid w:val="006427BF"/>
    <w:rsid w:val="00653FD1"/>
    <w:rsid w:val="00655287"/>
    <w:rsid w:val="00666AF0"/>
    <w:rsid w:val="006853D0"/>
    <w:rsid w:val="006944E7"/>
    <w:rsid w:val="006D1091"/>
    <w:rsid w:val="006D5AF2"/>
    <w:rsid w:val="006F5BF7"/>
    <w:rsid w:val="00714D17"/>
    <w:rsid w:val="00721DBE"/>
    <w:rsid w:val="0075170E"/>
    <w:rsid w:val="00752173"/>
    <w:rsid w:val="00767FC6"/>
    <w:rsid w:val="00777395"/>
    <w:rsid w:val="007A29F9"/>
    <w:rsid w:val="007E1628"/>
    <w:rsid w:val="007E33B8"/>
    <w:rsid w:val="007E43BC"/>
    <w:rsid w:val="008136BC"/>
    <w:rsid w:val="00822936"/>
    <w:rsid w:val="008544C8"/>
    <w:rsid w:val="00857962"/>
    <w:rsid w:val="00861143"/>
    <w:rsid w:val="0087060C"/>
    <w:rsid w:val="00870A1B"/>
    <w:rsid w:val="0087112A"/>
    <w:rsid w:val="008C68EF"/>
    <w:rsid w:val="008C73F6"/>
    <w:rsid w:val="008D3E6A"/>
    <w:rsid w:val="00921872"/>
    <w:rsid w:val="00922B53"/>
    <w:rsid w:val="009504E2"/>
    <w:rsid w:val="00956293"/>
    <w:rsid w:val="00983B71"/>
    <w:rsid w:val="00986D5A"/>
    <w:rsid w:val="009A2C02"/>
    <w:rsid w:val="009B30D7"/>
    <w:rsid w:val="009B54A0"/>
    <w:rsid w:val="009B5CD8"/>
    <w:rsid w:val="009C22FA"/>
    <w:rsid w:val="009D215E"/>
    <w:rsid w:val="009E1230"/>
    <w:rsid w:val="009F673F"/>
    <w:rsid w:val="00A14A4B"/>
    <w:rsid w:val="00A163D8"/>
    <w:rsid w:val="00A21909"/>
    <w:rsid w:val="00A25591"/>
    <w:rsid w:val="00A27A7A"/>
    <w:rsid w:val="00A6234F"/>
    <w:rsid w:val="00A7448F"/>
    <w:rsid w:val="00AB5CAB"/>
    <w:rsid w:val="00AC2C6D"/>
    <w:rsid w:val="00AC5F56"/>
    <w:rsid w:val="00AE5700"/>
    <w:rsid w:val="00AF0D0E"/>
    <w:rsid w:val="00AF615B"/>
    <w:rsid w:val="00B43C65"/>
    <w:rsid w:val="00B534F2"/>
    <w:rsid w:val="00B74A56"/>
    <w:rsid w:val="00B75C73"/>
    <w:rsid w:val="00B774EF"/>
    <w:rsid w:val="00BA695F"/>
    <w:rsid w:val="00BC64A9"/>
    <w:rsid w:val="00BD11AF"/>
    <w:rsid w:val="00BD7BC3"/>
    <w:rsid w:val="00C04A00"/>
    <w:rsid w:val="00C14F28"/>
    <w:rsid w:val="00C15B6B"/>
    <w:rsid w:val="00C528B9"/>
    <w:rsid w:val="00C531DA"/>
    <w:rsid w:val="00CA2868"/>
    <w:rsid w:val="00CA3F38"/>
    <w:rsid w:val="00CB5315"/>
    <w:rsid w:val="00CB5860"/>
    <w:rsid w:val="00CC6537"/>
    <w:rsid w:val="00CD010C"/>
    <w:rsid w:val="00CD7575"/>
    <w:rsid w:val="00D25695"/>
    <w:rsid w:val="00D3428B"/>
    <w:rsid w:val="00D50131"/>
    <w:rsid w:val="00D52150"/>
    <w:rsid w:val="00D65D90"/>
    <w:rsid w:val="00D847AD"/>
    <w:rsid w:val="00D86532"/>
    <w:rsid w:val="00DB585F"/>
    <w:rsid w:val="00DC1CA6"/>
    <w:rsid w:val="00DD3AF3"/>
    <w:rsid w:val="00DD7E38"/>
    <w:rsid w:val="00E45044"/>
    <w:rsid w:val="00E711D8"/>
    <w:rsid w:val="00E7550C"/>
    <w:rsid w:val="00E86361"/>
    <w:rsid w:val="00E90079"/>
    <w:rsid w:val="00EB0098"/>
    <w:rsid w:val="00EC4CF4"/>
    <w:rsid w:val="00F05FC5"/>
    <w:rsid w:val="00F072FC"/>
    <w:rsid w:val="00F11318"/>
    <w:rsid w:val="00F1531A"/>
    <w:rsid w:val="00F155DC"/>
    <w:rsid w:val="00F254BC"/>
    <w:rsid w:val="00F3019C"/>
    <w:rsid w:val="00F408EE"/>
    <w:rsid w:val="00F42497"/>
    <w:rsid w:val="00F527E5"/>
    <w:rsid w:val="00F57C12"/>
    <w:rsid w:val="00F640E3"/>
    <w:rsid w:val="00F67BF7"/>
    <w:rsid w:val="00F87F67"/>
    <w:rsid w:val="00FB02D4"/>
    <w:rsid w:val="00FB5A77"/>
    <w:rsid w:val="00FD201E"/>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8C0F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4E3"/>
    <w:pPr>
      <w:spacing w:after="120"/>
      <w:jc w:val="both"/>
    </w:pPr>
    <w:rPr>
      <w:rFonts w:ascii="Arial" w:hAnsi="Arial"/>
      <w:sz w:val="22"/>
      <w:szCs w:val="24"/>
      <w:lang w:eastAsia="en-US"/>
    </w:rPr>
  </w:style>
  <w:style w:type="paragraph" w:styleId="Heading1">
    <w:name w:val="heading 1"/>
    <w:basedOn w:val="Normal"/>
    <w:next w:val="Normal"/>
    <w:qFormat/>
    <w:rsid w:val="00A14A4B"/>
    <w:pPr>
      <w:keepNext/>
      <w:numPr>
        <w:numId w:val="16"/>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6"/>
      </w:numPr>
      <w:spacing w:before="120"/>
      <w:outlineLvl w:val="1"/>
    </w:pPr>
    <w:rPr>
      <w:b/>
    </w:rPr>
  </w:style>
  <w:style w:type="paragraph" w:styleId="Heading3">
    <w:name w:val="heading 3"/>
    <w:basedOn w:val="Normal"/>
    <w:next w:val="Normal"/>
    <w:qFormat/>
    <w:rsid w:val="004A3893"/>
    <w:pPr>
      <w:keepNext/>
      <w:numPr>
        <w:ilvl w:val="2"/>
        <w:numId w:val="16"/>
      </w:numPr>
      <w:spacing w:before="120"/>
      <w:outlineLvl w:val="2"/>
    </w:pPr>
    <w:rPr>
      <w:szCs w:val="20"/>
      <w:lang w:eastAsia="de-DE"/>
    </w:rPr>
  </w:style>
  <w:style w:type="paragraph" w:styleId="Heading4">
    <w:name w:val="heading 4"/>
    <w:basedOn w:val="Normal"/>
    <w:next w:val="Normal"/>
    <w:qFormat/>
    <w:rsid w:val="004A3893"/>
    <w:pPr>
      <w:keepNext/>
      <w:numPr>
        <w:ilvl w:val="3"/>
        <w:numId w:val="16"/>
      </w:numPr>
      <w:spacing w:before="120"/>
      <w:outlineLvl w:val="3"/>
    </w:pPr>
    <w:rPr>
      <w:szCs w:val="20"/>
      <w:lang w:eastAsia="de-DE"/>
    </w:rPr>
  </w:style>
  <w:style w:type="paragraph" w:styleId="Heading5">
    <w:name w:val="heading 5"/>
    <w:basedOn w:val="Normal"/>
    <w:next w:val="Normal"/>
    <w:qFormat/>
    <w:rsid w:val="00B534F2"/>
    <w:pPr>
      <w:numPr>
        <w:ilvl w:val="4"/>
        <w:numId w:val="16"/>
      </w:numPr>
      <w:spacing w:before="240" w:after="60"/>
      <w:outlineLvl w:val="4"/>
    </w:pPr>
    <w:rPr>
      <w:szCs w:val="20"/>
      <w:lang w:val="de-DE" w:eastAsia="de-DE"/>
    </w:rPr>
  </w:style>
  <w:style w:type="paragraph" w:styleId="Heading6">
    <w:name w:val="heading 6"/>
    <w:basedOn w:val="Normal"/>
    <w:next w:val="Normal"/>
    <w:qFormat/>
    <w:rsid w:val="00B534F2"/>
    <w:pPr>
      <w:numPr>
        <w:ilvl w:val="5"/>
        <w:numId w:val="16"/>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6"/>
      </w:numPr>
      <w:spacing w:before="240" w:after="60"/>
      <w:outlineLvl w:val="6"/>
    </w:pPr>
    <w:rPr>
      <w:szCs w:val="20"/>
      <w:lang w:val="de-DE" w:eastAsia="de-DE"/>
    </w:rPr>
  </w:style>
  <w:style w:type="paragraph" w:styleId="Heading8">
    <w:name w:val="heading 8"/>
    <w:basedOn w:val="Normal"/>
    <w:next w:val="Normal"/>
    <w:qFormat/>
    <w:rsid w:val="00B534F2"/>
    <w:pPr>
      <w:numPr>
        <w:ilvl w:val="7"/>
        <w:numId w:val="16"/>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C73F6"/>
  </w:style>
  <w:style w:type="character" w:customStyle="1" w:styleId="BodyTextChar">
    <w:name w:val="Body Text Char"/>
    <w:link w:val="BodyText"/>
    <w:rsid w:val="008C73F6"/>
    <w:rPr>
      <w:rFonts w:ascii="Arial" w:hAnsi="Arial"/>
      <w:sz w:val="22"/>
      <w:szCs w:val="24"/>
      <w:lang w:eastAsia="en-US"/>
    </w:rPr>
  </w:style>
  <w:style w:type="paragraph" w:customStyle="1" w:styleId="Annex">
    <w:name w:val="Annex"/>
    <w:basedOn w:val="Normal"/>
    <w:next w:val="Heading1"/>
    <w:qFormat/>
    <w:rsid w:val="008C73F6"/>
    <w:pPr>
      <w:numPr>
        <w:numId w:val="36"/>
      </w:numPr>
      <w:tabs>
        <w:tab w:val="left" w:pos="1418"/>
      </w:tabs>
      <w:spacing w:after="240"/>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ind w:left="1440" w:right="1440"/>
    </w:pPr>
  </w:style>
  <w:style w:type="paragraph" w:styleId="BodyTextIndent">
    <w:name w:val="Body Text Indent"/>
    <w:basedOn w:val="Normal"/>
    <w:link w:val="BodyTextIndentChar"/>
    <w:rsid w:val="0017579B"/>
    <w:pPr>
      <w:ind w:left="567"/>
    </w:pPr>
  </w:style>
  <w:style w:type="character" w:customStyle="1" w:styleId="BodyTextIndentChar">
    <w:name w:val="Body Text Indent Char"/>
    <w:link w:val="BodyTextIndent"/>
    <w:rsid w:val="0017579B"/>
    <w:rPr>
      <w:rFonts w:ascii="Arial" w:hAnsi="Arial"/>
      <w:sz w:val="22"/>
      <w:szCs w:val="24"/>
      <w:lang w:eastAsia="en-US"/>
    </w:rPr>
  </w:style>
  <w:style w:type="paragraph" w:styleId="BodyTextIndent2">
    <w:name w:val="Body Text Indent 2"/>
    <w:basedOn w:val="Normal"/>
    <w:link w:val="BodyTextIndent2Char"/>
    <w:rsid w:val="0017579B"/>
    <w:pPr>
      <w:ind w:left="1134"/>
    </w:pPr>
    <w:rPr>
      <w:lang w:eastAsia="de-DE"/>
    </w:rPr>
  </w:style>
  <w:style w:type="character" w:customStyle="1" w:styleId="BodyTextIndent2Char">
    <w:name w:val="Body Text Indent 2 Char"/>
    <w:link w:val="BodyTextIndent2"/>
    <w:rsid w:val="0017579B"/>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ind w:left="993" w:hanging="426"/>
      <w:outlineLvl w:val="0"/>
    </w:pPr>
    <w:rPr>
      <w:rFonts w:eastAsia="Times"/>
      <w:szCs w:val="20"/>
      <w:lang w:eastAsia="en-GB"/>
    </w:rPr>
  </w:style>
  <w:style w:type="paragraph" w:customStyle="1" w:styleId="Bullet1text">
    <w:name w:val="Bullet 1 text"/>
    <w:basedOn w:val="Normal"/>
    <w:rsid w:val="004A3893"/>
    <w:pPr>
      <w:suppressAutoHyphens/>
      <w:ind w:left="993"/>
    </w:pPr>
    <w:rPr>
      <w:szCs w:val="20"/>
      <w:lang w:eastAsia="en-GB"/>
    </w:rPr>
  </w:style>
  <w:style w:type="paragraph" w:customStyle="1" w:styleId="Bullet2">
    <w:name w:val="Bullet 2"/>
    <w:basedOn w:val="Normal"/>
    <w:rsid w:val="004A3893"/>
    <w:pPr>
      <w:numPr>
        <w:numId w:val="6"/>
      </w:numPr>
      <w:tabs>
        <w:tab w:val="left" w:pos="1418"/>
      </w:tabs>
    </w:pPr>
    <w:rPr>
      <w:sz w:val="20"/>
      <w:szCs w:val="20"/>
      <w:lang w:eastAsia="en-GB"/>
    </w:rPr>
  </w:style>
  <w:style w:type="paragraph" w:customStyle="1" w:styleId="Bullet2text">
    <w:name w:val="Bullet 2 text"/>
    <w:basedOn w:val="Normal"/>
    <w:rsid w:val="00CB5860"/>
    <w:pPr>
      <w:suppressAutoHyphens/>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ind w:left="1843"/>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8"/>
      </w:numPr>
      <w:tabs>
        <w:tab w:val="left" w:pos="142"/>
      </w:tabs>
      <w:jc w:val="right"/>
    </w:pPr>
  </w:style>
  <w:style w:type="paragraph" w:customStyle="1" w:styleId="Figure">
    <w:name w:val="Figure_#"/>
    <w:basedOn w:val="Normal"/>
    <w:next w:val="BodyText"/>
    <w:qFormat/>
    <w:rsid w:val="00B534F2"/>
    <w:pPr>
      <w:numPr>
        <w:numId w:val="9"/>
      </w:numPr>
      <w:spacing w:before="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C73F6"/>
    <w:pPr>
      <w:tabs>
        <w:tab w:val="center" w:pos="4678"/>
        <w:tab w:val="center" w:pos="9356"/>
      </w:tabs>
    </w:pPr>
  </w:style>
  <w:style w:type="character" w:customStyle="1" w:styleId="FooterChar">
    <w:name w:val="Footer Char"/>
    <w:link w:val="Footer"/>
    <w:rsid w:val="008C73F6"/>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F640E3"/>
    <w:pPr>
      <w:tabs>
        <w:tab w:val="left" w:pos="284"/>
      </w:tabs>
      <w:ind w:left="284" w:hanging="284"/>
    </w:pPr>
    <w:rPr>
      <w:sz w:val="20"/>
      <w:szCs w:val="20"/>
    </w:rPr>
  </w:style>
  <w:style w:type="character" w:customStyle="1" w:styleId="FootnoteTextChar">
    <w:name w:val="Footnote Text Char"/>
    <w:link w:val="FootnoteText"/>
    <w:rsid w:val="00F640E3"/>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F05FC5"/>
    <w:pPr>
      <w:numPr>
        <w:numId w:val="30"/>
      </w:numPr>
    </w:pPr>
    <w:rPr>
      <w:szCs w:val="20"/>
      <w:lang w:eastAsia="en-GB"/>
    </w:rPr>
  </w:style>
  <w:style w:type="paragraph" w:customStyle="1" w:styleId="List1indent">
    <w:name w:val="List 1 indent"/>
    <w:basedOn w:val="Normal"/>
    <w:rsid w:val="00F05FC5"/>
    <w:pPr>
      <w:numPr>
        <w:ilvl w:val="1"/>
        <w:numId w:val="30"/>
      </w:numPr>
    </w:pPr>
    <w:rPr>
      <w:szCs w:val="20"/>
      <w:lang w:eastAsia="en-GB"/>
    </w:rPr>
  </w:style>
  <w:style w:type="paragraph" w:customStyle="1" w:styleId="List1indent2">
    <w:name w:val="List 1 indent 2"/>
    <w:basedOn w:val="Normal"/>
    <w:rsid w:val="00B534F2"/>
    <w:pPr>
      <w:numPr>
        <w:ilvl w:val="2"/>
        <w:numId w:val="12"/>
      </w:numPr>
    </w:pPr>
    <w:rPr>
      <w:sz w:val="20"/>
      <w:szCs w:val="20"/>
      <w:lang w:eastAsia="en-GB"/>
    </w:rPr>
  </w:style>
  <w:style w:type="paragraph" w:customStyle="1" w:styleId="List1indent2text">
    <w:name w:val="List 1 indent 2 text"/>
    <w:basedOn w:val="Normal"/>
    <w:rsid w:val="00B534F2"/>
    <w:pPr>
      <w:ind w:left="1701"/>
    </w:pPr>
    <w:rPr>
      <w:sz w:val="20"/>
      <w:szCs w:val="20"/>
      <w:lang w:eastAsia="en-GB"/>
    </w:rPr>
  </w:style>
  <w:style w:type="paragraph" w:customStyle="1" w:styleId="List1indenttext">
    <w:name w:val="List 1 indent text"/>
    <w:basedOn w:val="Normal"/>
    <w:rsid w:val="00B534F2"/>
    <w:pPr>
      <w:ind w:left="1134"/>
    </w:pPr>
    <w:rPr>
      <w:szCs w:val="20"/>
      <w:lang w:eastAsia="en-GB"/>
    </w:rPr>
  </w:style>
  <w:style w:type="paragraph" w:customStyle="1" w:styleId="List1text">
    <w:name w:val="List 1 text"/>
    <w:basedOn w:val="Normal"/>
    <w:rsid w:val="00B534F2"/>
    <w:pPr>
      <w:ind w:left="567"/>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customStyle="1" w:styleId="ColorfulGrid-Accent11">
    <w:name w:val="Colorful Grid - Accent 11"/>
    <w:basedOn w:val="Normal"/>
    <w:link w:val="ColorfulGrid-Accent1Char"/>
    <w:qFormat/>
    <w:rsid w:val="00B534F2"/>
    <w:pPr>
      <w:spacing w:before="60" w:after="60"/>
      <w:ind w:left="567" w:right="935"/>
    </w:pPr>
    <w:rPr>
      <w:i/>
    </w:rPr>
  </w:style>
  <w:style w:type="character" w:customStyle="1" w:styleId="ColorfulGrid-Accent1Char">
    <w:name w:val="Colorful Grid - Accent 1 Char"/>
    <w:link w:val="ColorfulGrid-Accent11"/>
    <w:rsid w:val="00B534F2"/>
    <w:rPr>
      <w:rFonts w:ascii="Arial" w:hAnsi="Arial"/>
      <w:i/>
      <w:sz w:val="22"/>
      <w:szCs w:val="24"/>
      <w:lang w:eastAsia="en-US"/>
    </w:rPr>
  </w:style>
  <w:style w:type="paragraph" w:customStyle="1" w:styleId="References">
    <w:name w:val="References"/>
    <w:basedOn w:val="Normal"/>
    <w:qFormat/>
    <w:rsid w:val="008C73F6"/>
    <w:pPr>
      <w:numPr>
        <w:numId w:val="35"/>
      </w:numPr>
      <w:tabs>
        <w:tab w:val="left" w:pos="567"/>
      </w:tabs>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pPr>
  </w:style>
  <w:style w:type="paragraph" w:customStyle="1" w:styleId="Table">
    <w:name w:val="Table_#"/>
    <w:basedOn w:val="Normal"/>
    <w:next w:val="Normal"/>
    <w:qFormat/>
    <w:rsid w:val="00B534F2"/>
    <w:pPr>
      <w:numPr>
        <w:numId w:val="15"/>
      </w:numPr>
      <w:spacing w:before="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pPr>
    <w:rPr>
      <w:rFonts w:cs="Arial"/>
      <w:b/>
      <w:bCs/>
      <w:caps/>
    </w:rPr>
  </w:style>
  <w:style w:type="paragraph" w:styleId="TOC2">
    <w:name w:val="toc 2"/>
    <w:basedOn w:val="Normal"/>
    <w:next w:val="Normal"/>
    <w:uiPriority w:val="39"/>
    <w:rsid w:val="00B534F2"/>
    <w:pPr>
      <w:tabs>
        <w:tab w:val="left" w:pos="851"/>
        <w:tab w:val="right" w:pos="9639"/>
      </w:tabs>
      <w:spacing w:before="120"/>
    </w:pPr>
    <w:rPr>
      <w:bCs/>
      <w:szCs w:val="20"/>
    </w:rPr>
  </w:style>
  <w:style w:type="paragraph" w:styleId="TOC3">
    <w:name w:val="toc 3"/>
    <w:basedOn w:val="Normal"/>
    <w:next w:val="Normal"/>
    <w:uiPriority w:val="39"/>
    <w:rsid w:val="00E45044"/>
    <w:pPr>
      <w:tabs>
        <w:tab w:val="left" w:pos="1701"/>
        <w:tab w:val="right" w:pos="9639"/>
      </w:tabs>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rsid w:val="000173E0"/>
    <w:pPr>
      <w:ind w:left="567"/>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ala-aism.org"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emf"/><Relationship Id="rId12" Type="http://schemas.openxmlformats.org/officeDocument/2006/relationships/oleObject" Target="embeddings/oleObject1.bin"/><Relationship Id="rId13" Type="http://schemas.openxmlformats.org/officeDocument/2006/relationships/image" Target="media/image3.wmf"/><Relationship Id="rId14" Type="http://schemas.openxmlformats.org/officeDocument/2006/relationships/oleObject" Target="embeddings/oleObject2.bin"/><Relationship Id="rId15" Type="http://schemas.openxmlformats.org/officeDocument/2006/relationships/image" Target="media/image4.wmf"/><Relationship Id="rId16" Type="http://schemas.openxmlformats.org/officeDocument/2006/relationships/oleObject" Target="embeddings/oleObject3.bin"/><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AppData\Roaming\Microsoft\Templates\Guidellin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\Users\Mike\AppData\Roaming\Microsoft\Templates\Guidelline Template.dot</Template>
  <TotalTime>7</TotalTime>
  <Pages>28</Pages>
  <Words>8180</Words>
  <Characters>46631</Characters>
  <Application>Microsoft Macintosh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Guidelline Template</vt:lpstr>
    </vt:vector>
  </TitlesOfParts>
  <Company>Trinity House</Company>
  <LinksUpToDate>false</LinksUpToDate>
  <CharactersWithSpaces>54702</CharactersWithSpaces>
  <SharedDoc>false</SharedDoc>
  <HLinks>
    <vt:vector size="348" baseType="variant">
      <vt:variant>
        <vt:i4>1966081</vt:i4>
      </vt:variant>
      <vt:variant>
        <vt:i4>338</vt:i4>
      </vt:variant>
      <vt:variant>
        <vt:i4>0</vt:i4>
      </vt:variant>
      <vt:variant>
        <vt:i4>5</vt:i4>
      </vt:variant>
      <vt:variant>
        <vt:lpwstr/>
      </vt:variant>
      <vt:variant>
        <vt:lpwstr>_Toc244956725</vt:lpwstr>
      </vt:variant>
      <vt:variant>
        <vt:i4>1966080</vt:i4>
      </vt:variant>
      <vt:variant>
        <vt:i4>332</vt:i4>
      </vt:variant>
      <vt:variant>
        <vt:i4>0</vt:i4>
      </vt:variant>
      <vt:variant>
        <vt:i4>5</vt:i4>
      </vt:variant>
      <vt:variant>
        <vt:lpwstr/>
      </vt:variant>
      <vt:variant>
        <vt:lpwstr>_Toc244956724</vt:lpwstr>
      </vt:variant>
      <vt:variant>
        <vt:i4>1966087</vt:i4>
      </vt:variant>
      <vt:variant>
        <vt:i4>326</vt:i4>
      </vt:variant>
      <vt:variant>
        <vt:i4>0</vt:i4>
      </vt:variant>
      <vt:variant>
        <vt:i4>5</vt:i4>
      </vt:variant>
      <vt:variant>
        <vt:lpwstr/>
      </vt:variant>
      <vt:variant>
        <vt:lpwstr>_Toc244956723</vt:lpwstr>
      </vt:variant>
      <vt:variant>
        <vt:i4>1966086</vt:i4>
      </vt:variant>
      <vt:variant>
        <vt:i4>320</vt:i4>
      </vt:variant>
      <vt:variant>
        <vt:i4>0</vt:i4>
      </vt:variant>
      <vt:variant>
        <vt:i4>5</vt:i4>
      </vt:variant>
      <vt:variant>
        <vt:lpwstr/>
      </vt:variant>
      <vt:variant>
        <vt:lpwstr>_Toc244956722</vt:lpwstr>
      </vt:variant>
      <vt:variant>
        <vt:i4>1966085</vt:i4>
      </vt:variant>
      <vt:variant>
        <vt:i4>311</vt:i4>
      </vt:variant>
      <vt:variant>
        <vt:i4>0</vt:i4>
      </vt:variant>
      <vt:variant>
        <vt:i4>5</vt:i4>
      </vt:variant>
      <vt:variant>
        <vt:lpwstr/>
      </vt:variant>
      <vt:variant>
        <vt:lpwstr>_Toc244956721</vt:lpwstr>
      </vt:variant>
      <vt:variant>
        <vt:i4>1966084</vt:i4>
      </vt:variant>
      <vt:variant>
        <vt:i4>305</vt:i4>
      </vt:variant>
      <vt:variant>
        <vt:i4>0</vt:i4>
      </vt:variant>
      <vt:variant>
        <vt:i4>5</vt:i4>
      </vt:variant>
      <vt:variant>
        <vt:lpwstr/>
      </vt:variant>
      <vt:variant>
        <vt:lpwstr>_Toc244956720</vt:lpwstr>
      </vt:variant>
      <vt:variant>
        <vt:i4>1900557</vt:i4>
      </vt:variant>
      <vt:variant>
        <vt:i4>296</vt:i4>
      </vt:variant>
      <vt:variant>
        <vt:i4>0</vt:i4>
      </vt:variant>
      <vt:variant>
        <vt:i4>5</vt:i4>
      </vt:variant>
      <vt:variant>
        <vt:lpwstr/>
      </vt:variant>
      <vt:variant>
        <vt:lpwstr>_Toc244956719</vt:lpwstr>
      </vt:variant>
      <vt:variant>
        <vt:i4>1900556</vt:i4>
      </vt:variant>
      <vt:variant>
        <vt:i4>290</vt:i4>
      </vt:variant>
      <vt:variant>
        <vt:i4>0</vt:i4>
      </vt:variant>
      <vt:variant>
        <vt:i4>5</vt:i4>
      </vt:variant>
      <vt:variant>
        <vt:lpwstr/>
      </vt:variant>
      <vt:variant>
        <vt:lpwstr>_Toc244956718</vt:lpwstr>
      </vt:variant>
      <vt:variant>
        <vt:i4>1900547</vt:i4>
      </vt:variant>
      <vt:variant>
        <vt:i4>284</vt:i4>
      </vt:variant>
      <vt:variant>
        <vt:i4>0</vt:i4>
      </vt:variant>
      <vt:variant>
        <vt:i4>5</vt:i4>
      </vt:variant>
      <vt:variant>
        <vt:lpwstr/>
      </vt:variant>
      <vt:variant>
        <vt:lpwstr>_Toc244956717</vt:lpwstr>
      </vt:variant>
      <vt:variant>
        <vt:i4>1900546</vt:i4>
      </vt:variant>
      <vt:variant>
        <vt:i4>278</vt:i4>
      </vt:variant>
      <vt:variant>
        <vt:i4>0</vt:i4>
      </vt:variant>
      <vt:variant>
        <vt:i4>5</vt:i4>
      </vt:variant>
      <vt:variant>
        <vt:lpwstr/>
      </vt:variant>
      <vt:variant>
        <vt:lpwstr>_Toc244956716</vt:lpwstr>
      </vt:variant>
      <vt:variant>
        <vt:i4>1900545</vt:i4>
      </vt:variant>
      <vt:variant>
        <vt:i4>272</vt:i4>
      </vt:variant>
      <vt:variant>
        <vt:i4>0</vt:i4>
      </vt:variant>
      <vt:variant>
        <vt:i4>5</vt:i4>
      </vt:variant>
      <vt:variant>
        <vt:lpwstr/>
      </vt:variant>
      <vt:variant>
        <vt:lpwstr>_Toc244956715</vt:lpwstr>
      </vt:variant>
      <vt:variant>
        <vt:i4>1900544</vt:i4>
      </vt:variant>
      <vt:variant>
        <vt:i4>266</vt:i4>
      </vt:variant>
      <vt:variant>
        <vt:i4>0</vt:i4>
      </vt:variant>
      <vt:variant>
        <vt:i4>5</vt:i4>
      </vt:variant>
      <vt:variant>
        <vt:lpwstr/>
      </vt:variant>
      <vt:variant>
        <vt:lpwstr>_Toc244956714</vt:lpwstr>
      </vt:variant>
      <vt:variant>
        <vt:i4>1900551</vt:i4>
      </vt:variant>
      <vt:variant>
        <vt:i4>260</vt:i4>
      </vt:variant>
      <vt:variant>
        <vt:i4>0</vt:i4>
      </vt:variant>
      <vt:variant>
        <vt:i4>5</vt:i4>
      </vt:variant>
      <vt:variant>
        <vt:lpwstr/>
      </vt:variant>
      <vt:variant>
        <vt:lpwstr>_Toc244956713</vt:lpwstr>
      </vt:variant>
      <vt:variant>
        <vt:i4>1900550</vt:i4>
      </vt:variant>
      <vt:variant>
        <vt:i4>254</vt:i4>
      </vt:variant>
      <vt:variant>
        <vt:i4>0</vt:i4>
      </vt:variant>
      <vt:variant>
        <vt:i4>5</vt:i4>
      </vt:variant>
      <vt:variant>
        <vt:lpwstr/>
      </vt:variant>
      <vt:variant>
        <vt:lpwstr>_Toc244956712</vt:lpwstr>
      </vt:variant>
      <vt:variant>
        <vt:i4>1900549</vt:i4>
      </vt:variant>
      <vt:variant>
        <vt:i4>248</vt:i4>
      </vt:variant>
      <vt:variant>
        <vt:i4>0</vt:i4>
      </vt:variant>
      <vt:variant>
        <vt:i4>5</vt:i4>
      </vt:variant>
      <vt:variant>
        <vt:lpwstr/>
      </vt:variant>
      <vt:variant>
        <vt:lpwstr>_Toc244956711</vt:lpwstr>
      </vt:variant>
      <vt:variant>
        <vt:i4>1900548</vt:i4>
      </vt:variant>
      <vt:variant>
        <vt:i4>242</vt:i4>
      </vt:variant>
      <vt:variant>
        <vt:i4>0</vt:i4>
      </vt:variant>
      <vt:variant>
        <vt:i4>5</vt:i4>
      </vt:variant>
      <vt:variant>
        <vt:lpwstr/>
      </vt:variant>
      <vt:variant>
        <vt:lpwstr>_Toc244956710</vt:lpwstr>
      </vt:variant>
      <vt:variant>
        <vt:i4>1835021</vt:i4>
      </vt:variant>
      <vt:variant>
        <vt:i4>236</vt:i4>
      </vt:variant>
      <vt:variant>
        <vt:i4>0</vt:i4>
      </vt:variant>
      <vt:variant>
        <vt:i4>5</vt:i4>
      </vt:variant>
      <vt:variant>
        <vt:lpwstr/>
      </vt:variant>
      <vt:variant>
        <vt:lpwstr>_Toc244956709</vt:lpwstr>
      </vt:variant>
      <vt:variant>
        <vt:i4>1835020</vt:i4>
      </vt:variant>
      <vt:variant>
        <vt:i4>230</vt:i4>
      </vt:variant>
      <vt:variant>
        <vt:i4>0</vt:i4>
      </vt:variant>
      <vt:variant>
        <vt:i4>5</vt:i4>
      </vt:variant>
      <vt:variant>
        <vt:lpwstr/>
      </vt:variant>
      <vt:variant>
        <vt:lpwstr>_Toc244956708</vt:lpwstr>
      </vt:variant>
      <vt:variant>
        <vt:i4>1835011</vt:i4>
      </vt:variant>
      <vt:variant>
        <vt:i4>224</vt:i4>
      </vt:variant>
      <vt:variant>
        <vt:i4>0</vt:i4>
      </vt:variant>
      <vt:variant>
        <vt:i4>5</vt:i4>
      </vt:variant>
      <vt:variant>
        <vt:lpwstr/>
      </vt:variant>
      <vt:variant>
        <vt:lpwstr>_Toc244956707</vt:lpwstr>
      </vt:variant>
      <vt:variant>
        <vt:i4>1835010</vt:i4>
      </vt:variant>
      <vt:variant>
        <vt:i4>218</vt:i4>
      </vt:variant>
      <vt:variant>
        <vt:i4>0</vt:i4>
      </vt:variant>
      <vt:variant>
        <vt:i4>5</vt:i4>
      </vt:variant>
      <vt:variant>
        <vt:lpwstr/>
      </vt:variant>
      <vt:variant>
        <vt:lpwstr>_Toc244956706</vt:lpwstr>
      </vt:variant>
      <vt:variant>
        <vt:i4>1835009</vt:i4>
      </vt:variant>
      <vt:variant>
        <vt:i4>212</vt:i4>
      </vt:variant>
      <vt:variant>
        <vt:i4>0</vt:i4>
      </vt:variant>
      <vt:variant>
        <vt:i4>5</vt:i4>
      </vt:variant>
      <vt:variant>
        <vt:lpwstr/>
      </vt:variant>
      <vt:variant>
        <vt:lpwstr>_Toc244956705</vt:lpwstr>
      </vt:variant>
      <vt:variant>
        <vt:i4>1835008</vt:i4>
      </vt:variant>
      <vt:variant>
        <vt:i4>206</vt:i4>
      </vt:variant>
      <vt:variant>
        <vt:i4>0</vt:i4>
      </vt:variant>
      <vt:variant>
        <vt:i4>5</vt:i4>
      </vt:variant>
      <vt:variant>
        <vt:lpwstr/>
      </vt:variant>
      <vt:variant>
        <vt:lpwstr>_Toc244956704</vt:lpwstr>
      </vt:variant>
      <vt:variant>
        <vt:i4>1835015</vt:i4>
      </vt:variant>
      <vt:variant>
        <vt:i4>200</vt:i4>
      </vt:variant>
      <vt:variant>
        <vt:i4>0</vt:i4>
      </vt:variant>
      <vt:variant>
        <vt:i4>5</vt:i4>
      </vt:variant>
      <vt:variant>
        <vt:lpwstr/>
      </vt:variant>
      <vt:variant>
        <vt:lpwstr>_Toc244956703</vt:lpwstr>
      </vt:variant>
      <vt:variant>
        <vt:i4>1835014</vt:i4>
      </vt:variant>
      <vt:variant>
        <vt:i4>194</vt:i4>
      </vt:variant>
      <vt:variant>
        <vt:i4>0</vt:i4>
      </vt:variant>
      <vt:variant>
        <vt:i4>5</vt:i4>
      </vt:variant>
      <vt:variant>
        <vt:lpwstr/>
      </vt:variant>
      <vt:variant>
        <vt:lpwstr>_Toc244956702</vt:lpwstr>
      </vt:variant>
      <vt:variant>
        <vt:i4>1835013</vt:i4>
      </vt:variant>
      <vt:variant>
        <vt:i4>188</vt:i4>
      </vt:variant>
      <vt:variant>
        <vt:i4>0</vt:i4>
      </vt:variant>
      <vt:variant>
        <vt:i4>5</vt:i4>
      </vt:variant>
      <vt:variant>
        <vt:lpwstr/>
      </vt:variant>
      <vt:variant>
        <vt:lpwstr>_Toc244956701</vt:lpwstr>
      </vt:variant>
      <vt:variant>
        <vt:i4>1835012</vt:i4>
      </vt:variant>
      <vt:variant>
        <vt:i4>182</vt:i4>
      </vt:variant>
      <vt:variant>
        <vt:i4>0</vt:i4>
      </vt:variant>
      <vt:variant>
        <vt:i4>5</vt:i4>
      </vt:variant>
      <vt:variant>
        <vt:lpwstr/>
      </vt:variant>
      <vt:variant>
        <vt:lpwstr>_Toc244956700</vt:lpwstr>
      </vt:variant>
      <vt:variant>
        <vt:i4>1376268</vt:i4>
      </vt:variant>
      <vt:variant>
        <vt:i4>176</vt:i4>
      </vt:variant>
      <vt:variant>
        <vt:i4>0</vt:i4>
      </vt:variant>
      <vt:variant>
        <vt:i4>5</vt:i4>
      </vt:variant>
      <vt:variant>
        <vt:lpwstr/>
      </vt:variant>
      <vt:variant>
        <vt:lpwstr>_Toc244956699</vt:lpwstr>
      </vt:variant>
      <vt:variant>
        <vt:i4>1376269</vt:i4>
      </vt:variant>
      <vt:variant>
        <vt:i4>170</vt:i4>
      </vt:variant>
      <vt:variant>
        <vt:i4>0</vt:i4>
      </vt:variant>
      <vt:variant>
        <vt:i4>5</vt:i4>
      </vt:variant>
      <vt:variant>
        <vt:lpwstr/>
      </vt:variant>
      <vt:variant>
        <vt:lpwstr>_Toc244956698</vt:lpwstr>
      </vt:variant>
      <vt:variant>
        <vt:i4>1376258</vt:i4>
      </vt:variant>
      <vt:variant>
        <vt:i4>164</vt:i4>
      </vt:variant>
      <vt:variant>
        <vt:i4>0</vt:i4>
      </vt:variant>
      <vt:variant>
        <vt:i4>5</vt:i4>
      </vt:variant>
      <vt:variant>
        <vt:lpwstr/>
      </vt:variant>
      <vt:variant>
        <vt:lpwstr>_Toc244956697</vt:lpwstr>
      </vt:variant>
      <vt:variant>
        <vt:i4>1376259</vt:i4>
      </vt:variant>
      <vt:variant>
        <vt:i4>158</vt:i4>
      </vt:variant>
      <vt:variant>
        <vt:i4>0</vt:i4>
      </vt:variant>
      <vt:variant>
        <vt:i4>5</vt:i4>
      </vt:variant>
      <vt:variant>
        <vt:lpwstr/>
      </vt:variant>
      <vt:variant>
        <vt:lpwstr>_Toc244956696</vt:lpwstr>
      </vt:variant>
      <vt:variant>
        <vt:i4>1376256</vt:i4>
      </vt:variant>
      <vt:variant>
        <vt:i4>152</vt:i4>
      </vt:variant>
      <vt:variant>
        <vt:i4>0</vt:i4>
      </vt:variant>
      <vt:variant>
        <vt:i4>5</vt:i4>
      </vt:variant>
      <vt:variant>
        <vt:lpwstr/>
      </vt:variant>
      <vt:variant>
        <vt:lpwstr>_Toc244956695</vt:lpwstr>
      </vt:variant>
      <vt:variant>
        <vt:i4>1376257</vt:i4>
      </vt:variant>
      <vt:variant>
        <vt:i4>146</vt:i4>
      </vt:variant>
      <vt:variant>
        <vt:i4>0</vt:i4>
      </vt:variant>
      <vt:variant>
        <vt:i4>5</vt:i4>
      </vt:variant>
      <vt:variant>
        <vt:lpwstr/>
      </vt:variant>
      <vt:variant>
        <vt:lpwstr>_Toc244956694</vt:lpwstr>
      </vt:variant>
      <vt:variant>
        <vt:i4>1376262</vt:i4>
      </vt:variant>
      <vt:variant>
        <vt:i4>140</vt:i4>
      </vt:variant>
      <vt:variant>
        <vt:i4>0</vt:i4>
      </vt:variant>
      <vt:variant>
        <vt:i4>5</vt:i4>
      </vt:variant>
      <vt:variant>
        <vt:lpwstr/>
      </vt:variant>
      <vt:variant>
        <vt:lpwstr>_Toc244956693</vt:lpwstr>
      </vt:variant>
      <vt:variant>
        <vt:i4>1376263</vt:i4>
      </vt:variant>
      <vt:variant>
        <vt:i4>134</vt:i4>
      </vt:variant>
      <vt:variant>
        <vt:i4>0</vt:i4>
      </vt:variant>
      <vt:variant>
        <vt:i4>5</vt:i4>
      </vt:variant>
      <vt:variant>
        <vt:lpwstr/>
      </vt:variant>
      <vt:variant>
        <vt:lpwstr>_Toc244956692</vt:lpwstr>
      </vt:variant>
      <vt:variant>
        <vt:i4>1376260</vt:i4>
      </vt:variant>
      <vt:variant>
        <vt:i4>128</vt:i4>
      </vt:variant>
      <vt:variant>
        <vt:i4>0</vt:i4>
      </vt:variant>
      <vt:variant>
        <vt:i4>5</vt:i4>
      </vt:variant>
      <vt:variant>
        <vt:lpwstr/>
      </vt:variant>
      <vt:variant>
        <vt:lpwstr>_Toc244956691</vt:lpwstr>
      </vt:variant>
      <vt:variant>
        <vt:i4>1376261</vt:i4>
      </vt:variant>
      <vt:variant>
        <vt:i4>122</vt:i4>
      </vt:variant>
      <vt:variant>
        <vt:i4>0</vt:i4>
      </vt:variant>
      <vt:variant>
        <vt:i4>5</vt:i4>
      </vt:variant>
      <vt:variant>
        <vt:lpwstr/>
      </vt:variant>
      <vt:variant>
        <vt:lpwstr>_Toc244956690</vt:lpwstr>
      </vt:variant>
      <vt:variant>
        <vt:i4>1310732</vt:i4>
      </vt:variant>
      <vt:variant>
        <vt:i4>116</vt:i4>
      </vt:variant>
      <vt:variant>
        <vt:i4>0</vt:i4>
      </vt:variant>
      <vt:variant>
        <vt:i4>5</vt:i4>
      </vt:variant>
      <vt:variant>
        <vt:lpwstr/>
      </vt:variant>
      <vt:variant>
        <vt:lpwstr>_Toc244956689</vt:lpwstr>
      </vt:variant>
      <vt:variant>
        <vt:i4>1310733</vt:i4>
      </vt:variant>
      <vt:variant>
        <vt:i4>110</vt:i4>
      </vt:variant>
      <vt:variant>
        <vt:i4>0</vt:i4>
      </vt:variant>
      <vt:variant>
        <vt:i4>5</vt:i4>
      </vt:variant>
      <vt:variant>
        <vt:lpwstr/>
      </vt:variant>
      <vt:variant>
        <vt:lpwstr>_Toc244956688</vt:lpwstr>
      </vt:variant>
      <vt:variant>
        <vt:i4>1310722</vt:i4>
      </vt:variant>
      <vt:variant>
        <vt:i4>104</vt:i4>
      </vt:variant>
      <vt:variant>
        <vt:i4>0</vt:i4>
      </vt:variant>
      <vt:variant>
        <vt:i4>5</vt:i4>
      </vt:variant>
      <vt:variant>
        <vt:lpwstr/>
      </vt:variant>
      <vt:variant>
        <vt:lpwstr>_Toc244956687</vt:lpwstr>
      </vt:variant>
      <vt:variant>
        <vt:i4>1310723</vt:i4>
      </vt:variant>
      <vt:variant>
        <vt:i4>98</vt:i4>
      </vt:variant>
      <vt:variant>
        <vt:i4>0</vt:i4>
      </vt:variant>
      <vt:variant>
        <vt:i4>5</vt:i4>
      </vt:variant>
      <vt:variant>
        <vt:lpwstr/>
      </vt:variant>
      <vt:variant>
        <vt:lpwstr>_Toc244956686</vt:lpwstr>
      </vt:variant>
      <vt:variant>
        <vt:i4>1310720</vt:i4>
      </vt:variant>
      <vt:variant>
        <vt:i4>92</vt:i4>
      </vt:variant>
      <vt:variant>
        <vt:i4>0</vt:i4>
      </vt:variant>
      <vt:variant>
        <vt:i4>5</vt:i4>
      </vt:variant>
      <vt:variant>
        <vt:lpwstr/>
      </vt:variant>
      <vt:variant>
        <vt:lpwstr>_Toc244956685</vt:lpwstr>
      </vt:variant>
      <vt:variant>
        <vt:i4>1310721</vt:i4>
      </vt:variant>
      <vt:variant>
        <vt:i4>86</vt:i4>
      </vt:variant>
      <vt:variant>
        <vt:i4>0</vt:i4>
      </vt:variant>
      <vt:variant>
        <vt:i4>5</vt:i4>
      </vt:variant>
      <vt:variant>
        <vt:lpwstr/>
      </vt:variant>
      <vt:variant>
        <vt:lpwstr>_Toc244956684</vt:lpwstr>
      </vt:variant>
      <vt:variant>
        <vt:i4>1310726</vt:i4>
      </vt:variant>
      <vt:variant>
        <vt:i4>80</vt:i4>
      </vt:variant>
      <vt:variant>
        <vt:i4>0</vt:i4>
      </vt:variant>
      <vt:variant>
        <vt:i4>5</vt:i4>
      </vt:variant>
      <vt:variant>
        <vt:lpwstr/>
      </vt:variant>
      <vt:variant>
        <vt:lpwstr>_Toc244956683</vt:lpwstr>
      </vt:variant>
      <vt:variant>
        <vt:i4>1310727</vt:i4>
      </vt:variant>
      <vt:variant>
        <vt:i4>74</vt:i4>
      </vt:variant>
      <vt:variant>
        <vt:i4>0</vt:i4>
      </vt:variant>
      <vt:variant>
        <vt:i4>5</vt:i4>
      </vt:variant>
      <vt:variant>
        <vt:lpwstr/>
      </vt:variant>
      <vt:variant>
        <vt:lpwstr>_Toc244956682</vt:lpwstr>
      </vt:variant>
      <vt:variant>
        <vt:i4>1310724</vt:i4>
      </vt:variant>
      <vt:variant>
        <vt:i4>68</vt:i4>
      </vt:variant>
      <vt:variant>
        <vt:i4>0</vt:i4>
      </vt:variant>
      <vt:variant>
        <vt:i4>5</vt:i4>
      </vt:variant>
      <vt:variant>
        <vt:lpwstr/>
      </vt:variant>
      <vt:variant>
        <vt:lpwstr>_Toc244956681</vt:lpwstr>
      </vt:variant>
      <vt:variant>
        <vt:i4>1310725</vt:i4>
      </vt:variant>
      <vt:variant>
        <vt:i4>62</vt:i4>
      </vt:variant>
      <vt:variant>
        <vt:i4>0</vt:i4>
      </vt:variant>
      <vt:variant>
        <vt:i4>5</vt:i4>
      </vt:variant>
      <vt:variant>
        <vt:lpwstr/>
      </vt:variant>
      <vt:variant>
        <vt:lpwstr>_Toc244956680</vt:lpwstr>
      </vt:variant>
      <vt:variant>
        <vt:i4>1769484</vt:i4>
      </vt:variant>
      <vt:variant>
        <vt:i4>56</vt:i4>
      </vt:variant>
      <vt:variant>
        <vt:i4>0</vt:i4>
      </vt:variant>
      <vt:variant>
        <vt:i4>5</vt:i4>
      </vt:variant>
      <vt:variant>
        <vt:lpwstr/>
      </vt:variant>
      <vt:variant>
        <vt:lpwstr>_Toc244956679</vt:lpwstr>
      </vt:variant>
      <vt:variant>
        <vt:i4>1769485</vt:i4>
      </vt:variant>
      <vt:variant>
        <vt:i4>50</vt:i4>
      </vt:variant>
      <vt:variant>
        <vt:i4>0</vt:i4>
      </vt:variant>
      <vt:variant>
        <vt:i4>5</vt:i4>
      </vt:variant>
      <vt:variant>
        <vt:lpwstr/>
      </vt:variant>
      <vt:variant>
        <vt:lpwstr>_Toc244956678</vt:lpwstr>
      </vt:variant>
      <vt:variant>
        <vt:i4>1769474</vt:i4>
      </vt:variant>
      <vt:variant>
        <vt:i4>44</vt:i4>
      </vt:variant>
      <vt:variant>
        <vt:i4>0</vt:i4>
      </vt:variant>
      <vt:variant>
        <vt:i4>5</vt:i4>
      </vt:variant>
      <vt:variant>
        <vt:lpwstr/>
      </vt:variant>
      <vt:variant>
        <vt:lpwstr>_Toc244956677</vt:lpwstr>
      </vt:variant>
      <vt:variant>
        <vt:i4>1769475</vt:i4>
      </vt:variant>
      <vt:variant>
        <vt:i4>38</vt:i4>
      </vt:variant>
      <vt:variant>
        <vt:i4>0</vt:i4>
      </vt:variant>
      <vt:variant>
        <vt:i4>5</vt:i4>
      </vt:variant>
      <vt:variant>
        <vt:lpwstr/>
      </vt:variant>
      <vt:variant>
        <vt:lpwstr>_Toc244956676</vt:lpwstr>
      </vt:variant>
      <vt:variant>
        <vt:i4>1769472</vt:i4>
      </vt:variant>
      <vt:variant>
        <vt:i4>32</vt:i4>
      </vt:variant>
      <vt:variant>
        <vt:i4>0</vt:i4>
      </vt:variant>
      <vt:variant>
        <vt:i4>5</vt:i4>
      </vt:variant>
      <vt:variant>
        <vt:lpwstr/>
      </vt:variant>
      <vt:variant>
        <vt:lpwstr>_Toc244956675</vt:lpwstr>
      </vt:variant>
      <vt:variant>
        <vt:i4>1769473</vt:i4>
      </vt:variant>
      <vt:variant>
        <vt:i4>26</vt:i4>
      </vt:variant>
      <vt:variant>
        <vt:i4>0</vt:i4>
      </vt:variant>
      <vt:variant>
        <vt:i4>5</vt:i4>
      </vt:variant>
      <vt:variant>
        <vt:lpwstr/>
      </vt:variant>
      <vt:variant>
        <vt:lpwstr>_Toc244956674</vt:lpwstr>
      </vt:variant>
      <vt:variant>
        <vt:i4>1769478</vt:i4>
      </vt:variant>
      <vt:variant>
        <vt:i4>20</vt:i4>
      </vt:variant>
      <vt:variant>
        <vt:i4>0</vt:i4>
      </vt:variant>
      <vt:variant>
        <vt:i4>5</vt:i4>
      </vt:variant>
      <vt:variant>
        <vt:lpwstr/>
      </vt:variant>
      <vt:variant>
        <vt:lpwstr>_Toc244956673</vt:lpwstr>
      </vt:variant>
      <vt:variant>
        <vt:i4>1769479</vt:i4>
      </vt:variant>
      <vt:variant>
        <vt:i4>14</vt:i4>
      </vt:variant>
      <vt:variant>
        <vt:i4>0</vt:i4>
      </vt:variant>
      <vt:variant>
        <vt:i4>5</vt:i4>
      </vt:variant>
      <vt:variant>
        <vt:lpwstr/>
      </vt:variant>
      <vt:variant>
        <vt:lpwstr>_Toc244956672</vt:lpwstr>
      </vt:variant>
      <vt:variant>
        <vt:i4>1769476</vt:i4>
      </vt:variant>
      <vt:variant>
        <vt:i4>8</vt:i4>
      </vt:variant>
      <vt:variant>
        <vt:i4>0</vt:i4>
      </vt:variant>
      <vt:variant>
        <vt:i4>5</vt:i4>
      </vt:variant>
      <vt:variant>
        <vt:lpwstr/>
      </vt:variant>
      <vt:variant>
        <vt:lpwstr>_Toc244956671</vt:lpwstr>
      </vt:variant>
      <vt:variant>
        <vt:i4>1769477</vt:i4>
      </vt:variant>
      <vt:variant>
        <vt:i4>2</vt:i4>
      </vt:variant>
      <vt:variant>
        <vt:i4>0</vt:i4>
      </vt:variant>
      <vt:variant>
        <vt:i4>5</vt:i4>
      </vt:variant>
      <vt:variant>
        <vt:lpwstr/>
      </vt:variant>
      <vt:variant>
        <vt:lpwstr>_Toc244956670</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 (Home)</cp:lastModifiedBy>
  <cp:revision>4</cp:revision>
  <cp:lastPrinted>2009-10-11T08:24:00Z</cp:lastPrinted>
  <dcterms:created xsi:type="dcterms:W3CDTF">2012-08-09T11:01:00Z</dcterms:created>
  <dcterms:modified xsi:type="dcterms:W3CDTF">2012-08-09T18:25:00Z</dcterms:modified>
</cp:coreProperties>
</file>